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677841" w14:textId="0D9651AE" w:rsidR="00A40688" w:rsidRPr="00737E23" w:rsidRDefault="00BD441B" w:rsidP="00AD1B41">
      <w:pPr>
        <w:pStyle w:val="BodyText"/>
        <w:spacing w:before="79"/>
        <w:ind w:left="4025"/>
        <w:rPr>
          <w:rFonts w:asciiTheme="majorHAnsi" w:hAnsiTheme="majorHAnsi" w:cs="Times New Roman"/>
          <w:sz w:val="24"/>
          <w:szCs w:val="24"/>
          <w:u w:val="single"/>
        </w:rPr>
      </w:pPr>
      <w:r>
        <w:rPr>
          <w:rFonts w:asciiTheme="majorHAnsi" w:hAnsiTheme="majorHAnsi" w:cs="Times New Roman"/>
          <w:sz w:val="24"/>
          <w:szCs w:val="24"/>
          <w:u w:val="single"/>
        </w:rPr>
        <w:t>AMENDED</w:t>
      </w:r>
      <w:r w:rsidR="008A2472">
        <w:rPr>
          <w:rFonts w:asciiTheme="majorHAnsi" w:hAnsiTheme="majorHAnsi" w:cs="Times New Roman"/>
          <w:sz w:val="24"/>
          <w:szCs w:val="24"/>
          <w:u w:val="single"/>
        </w:rPr>
        <w:t xml:space="preserve"> </w:t>
      </w:r>
      <w:r w:rsidR="007F761B" w:rsidRPr="00737E23">
        <w:rPr>
          <w:rFonts w:asciiTheme="majorHAnsi" w:hAnsiTheme="majorHAnsi" w:cs="Times New Roman"/>
          <w:sz w:val="24"/>
          <w:szCs w:val="24"/>
          <w:u w:val="single"/>
        </w:rPr>
        <w:t>AG</w:t>
      </w:r>
      <w:r w:rsidR="00BE2B09" w:rsidRPr="00737E23">
        <w:rPr>
          <w:rFonts w:asciiTheme="majorHAnsi" w:hAnsiTheme="majorHAnsi" w:cs="Times New Roman"/>
          <w:sz w:val="24"/>
          <w:szCs w:val="24"/>
          <w:u w:val="single"/>
        </w:rPr>
        <w:t>RE</w:t>
      </w:r>
      <w:r w:rsidR="007F761B" w:rsidRPr="00737E23">
        <w:rPr>
          <w:rFonts w:asciiTheme="majorHAnsi" w:hAnsiTheme="majorHAnsi" w:cs="Times New Roman"/>
          <w:sz w:val="24"/>
          <w:szCs w:val="24"/>
          <w:u w:val="single"/>
        </w:rPr>
        <w:t>EMEN</w:t>
      </w:r>
      <w:r w:rsidR="00AD1B41" w:rsidRPr="00737E23">
        <w:rPr>
          <w:rFonts w:asciiTheme="majorHAnsi" w:hAnsiTheme="majorHAnsi" w:cs="Times New Roman"/>
          <w:sz w:val="24"/>
          <w:szCs w:val="24"/>
          <w:u w:val="single"/>
        </w:rPr>
        <w:t>T</w:t>
      </w:r>
    </w:p>
    <w:p w14:paraId="2A7D3500" w14:textId="77777777" w:rsidR="00AD1B41" w:rsidRPr="00737E23" w:rsidRDefault="00AD1B41" w:rsidP="00AD1B41">
      <w:pPr>
        <w:pStyle w:val="BodyText"/>
        <w:spacing w:before="79"/>
        <w:ind w:left="4025"/>
        <w:rPr>
          <w:rFonts w:asciiTheme="majorHAnsi" w:hAnsiTheme="majorHAnsi" w:cs="Times New Roman"/>
          <w:sz w:val="24"/>
          <w:szCs w:val="24"/>
        </w:rPr>
      </w:pPr>
    </w:p>
    <w:p w14:paraId="2066FD3F" w14:textId="23521240" w:rsidR="00A40688" w:rsidRPr="00D71C91" w:rsidRDefault="007F761B">
      <w:pPr>
        <w:pStyle w:val="BodyText"/>
        <w:ind w:left="107" w:right="132" w:firstLine="699"/>
        <w:jc w:val="both"/>
        <w:rPr>
          <w:rFonts w:asciiTheme="majorHAnsi" w:eastAsia="Times New Roman" w:hAnsiTheme="majorHAnsi" w:cs="Times New Roman"/>
          <w:w w:val="95"/>
          <w:sz w:val="24"/>
          <w:szCs w:val="24"/>
        </w:rPr>
      </w:pPr>
      <w:r w:rsidRPr="00D71C91">
        <w:rPr>
          <w:rFonts w:asciiTheme="majorHAnsi" w:eastAsia="Times New Roman" w:hAnsiTheme="majorHAnsi" w:cs="Times New Roman"/>
          <w:w w:val="95"/>
          <w:sz w:val="24"/>
          <w:szCs w:val="24"/>
        </w:rPr>
        <w:t xml:space="preserve">This Agreement entered into </w:t>
      </w:r>
      <w:r w:rsidR="00E918CE" w:rsidRPr="00D71C91">
        <w:rPr>
          <w:rFonts w:asciiTheme="majorHAnsi" w:eastAsia="Times New Roman" w:hAnsiTheme="majorHAnsi" w:cs="Times New Roman"/>
          <w:w w:val="95"/>
          <w:sz w:val="24"/>
          <w:szCs w:val="24"/>
        </w:rPr>
        <w:t xml:space="preserve">effective </w:t>
      </w:r>
      <w:r w:rsidRPr="00D71C91">
        <w:rPr>
          <w:rFonts w:asciiTheme="majorHAnsi" w:eastAsia="Times New Roman" w:hAnsiTheme="majorHAnsi" w:cs="Times New Roman"/>
          <w:w w:val="95"/>
          <w:sz w:val="24"/>
          <w:szCs w:val="24"/>
        </w:rPr>
        <w:t>th</w:t>
      </w:r>
      <w:r w:rsidR="00175468" w:rsidRPr="00D71C91">
        <w:rPr>
          <w:rFonts w:asciiTheme="majorHAnsi" w:eastAsia="Times New Roman" w:hAnsiTheme="majorHAnsi" w:cs="Times New Roman"/>
          <w:w w:val="95"/>
          <w:sz w:val="24"/>
          <w:szCs w:val="24"/>
        </w:rPr>
        <w:t>e</w:t>
      </w:r>
      <w:r w:rsidRPr="00D71C91">
        <w:rPr>
          <w:rFonts w:asciiTheme="majorHAnsi" w:eastAsia="Times New Roman" w:hAnsiTheme="majorHAnsi" w:cs="Times New Roman"/>
          <w:w w:val="95"/>
          <w:sz w:val="24"/>
          <w:szCs w:val="24"/>
        </w:rPr>
        <w:t xml:space="preserve"> </w:t>
      </w:r>
      <w:r w:rsidR="00727C08">
        <w:rPr>
          <w:rFonts w:asciiTheme="majorHAnsi" w:eastAsia="Times New Roman" w:hAnsiTheme="majorHAnsi" w:cs="Times New Roman"/>
          <w:w w:val="95"/>
          <w:sz w:val="24"/>
          <w:szCs w:val="24"/>
        </w:rPr>
        <w:t>____</w:t>
      </w:r>
      <w:r w:rsidR="00CD23CA">
        <w:rPr>
          <w:rFonts w:asciiTheme="majorHAnsi" w:eastAsia="Times New Roman" w:hAnsiTheme="majorHAnsi" w:cs="Times New Roman"/>
          <w:w w:val="95"/>
          <w:sz w:val="24"/>
          <w:szCs w:val="24"/>
        </w:rPr>
        <w:t xml:space="preserve"> day</w:t>
      </w:r>
      <w:r w:rsidR="00E918CE" w:rsidRPr="00D71C91">
        <w:rPr>
          <w:rFonts w:asciiTheme="majorHAnsi" w:eastAsia="Times New Roman" w:hAnsiTheme="majorHAnsi" w:cs="Times New Roman"/>
          <w:w w:val="95"/>
          <w:sz w:val="24"/>
          <w:szCs w:val="24"/>
        </w:rPr>
        <w:t xml:space="preserve"> </w:t>
      </w:r>
      <w:r w:rsidRPr="00D71C91">
        <w:rPr>
          <w:rFonts w:asciiTheme="majorHAnsi" w:eastAsia="Times New Roman" w:hAnsiTheme="majorHAnsi" w:cs="Times New Roman"/>
          <w:w w:val="95"/>
          <w:sz w:val="24"/>
          <w:szCs w:val="24"/>
        </w:rPr>
        <w:t xml:space="preserve">of </w:t>
      </w:r>
      <w:proofErr w:type="gramStart"/>
      <w:r w:rsidR="00727C08">
        <w:rPr>
          <w:rFonts w:asciiTheme="majorHAnsi" w:eastAsia="Times New Roman" w:hAnsiTheme="majorHAnsi" w:cs="Times New Roman"/>
          <w:w w:val="95"/>
          <w:sz w:val="24"/>
          <w:szCs w:val="24"/>
        </w:rPr>
        <w:t>August</w:t>
      </w:r>
      <w:r w:rsidRPr="00D71C91">
        <w:rPr>
          <w:rFonts w:asciiTheme="majorHAnsi" w:eastAsia="Times New Roman" w:hAnsiTheme="majorHAnsi" w:cs="Times New Roman"/>
          <w:w w:val="95"/>
          <w:sz w:val="24"/>
          <w:szCs w:val="24"/>
        </w:rPr>
        <w:t>,</w:t>
      </w:r>
      <w:proofErr w:type="gramEnd"/>
      <w:r w:rsidRPr="00D71C91">
        <w:rPr>
          <w:rFonts w:asciiTheme="majorHAnsi" w:eastAsia="Times New Roman" w:hAnsiTheme="majorHAnsi" w:cs="Times New Roman"/>
          <w:w w:val="95"/>
          <w:sz w:val="24"/>
          <w:szCs w:val="24"/>
        </w:rPr>
        <w:t xml:space="preserve"> </w:t>
      </w:r>
      <w:r w:rsidR="00E918CE" w:rsidRPr="00D71C91">
        <w:rPr>
          <w:rFonts w:asciiTheme="majorHAnsi" w:eastAsia="Times New Roman" w:hAnsiTheme="majorHAnsi" w:cs="Times New Roman"/>
          <w:w w:val="95"/>
          <w:sz w:val="24"/>
          <w:szCs w:val="24"/>
        </w:rPr>
        <w:t>202</w:t>
      </w:r>
      <w:r w:rsidR="00727C08">
        <w:rPr>
          <w:rFonts w:asciiTheme="majorHAnsi" w:eastAsia="Times New Roman" w:hAnsiTheme="majorHAnsi" w:cs="Times New Roman"/>
          <w:w w:val="95"/>
          <w:sz w:val="24"/>
          <w:szCs w:val="24"/>
        </w:rPr>
        <w:t>4</w:t>
      </w:r>
      <w:r w:rsidR="00D71C91">
        <w:rPr>
          <w:rFonts w:asciiTheme="majorHAnsi" w:eastAsia="Times New Roman" w:hAnsiTheme="majorHAnsi" w:cs="Times New Roman"/>
          <w:w w:val="95"/>
          <w:sz w:val="24"/>
          <w:szCs w:val="24"/>
        </w:rPr>
        <w:t>,</w:t>
      </w:r>
      <w:r w:rsidRPr="00D71C91">
        <w:rPr>
          <w:rFonts w:asciiTheme="majorHAnsi" w:eastAsia="Times New Roman" w:hAnsiTheme="majorHAnsi" w:cs="Times New Roman"/>
          <w:w w:val="95"/>
          <w:sz w:val="24"/>
          <w:szCs w:val="24"/>
        </w:rPr>
        <w:t xml:space="preserve"> by and between Payson City, a Utah municipality (hereina</w:t>
      </w:r>
      <w:r w:rsidR="00AD1B41" w:rsidRPr="00D71C91">
        <w:rPr>
          <w:rFonts w:asciiTheme="majorHAnsi" w:eastAsia="Times New Roman" w:hAnsiTheme="majorHAnsi" w:cs="Times New Roman"/>
          <w:w w:val="95"/>
          <w:sz w:val="24"/>
          <w:szCs w:val="24"/>
        </w:rPr>
        <w:t>ft</w:t>
      </w:r>
      <w:r w:rsidRPr="00D71C91">
        <w:rPr>
          <w:rFonts w:asciiTheme="majorHAnsi" w:eastAsia="Times New Roman" w:hAnsiTheme="majorHAnsi" w:cs="Times New Roman"/>
          <w:w w:val="95"/>
          <w:sz w:val="24"/>
          <w:szCs w:val="24"/>
        </w:rPr>
        <w:t>er “Payson”) and JKLMN Invest</w:t>
      </w:r>
      <w:r w:rsidR="00AD1B41" w:rsidRPr="00D71C91">
        <w:rPr>
          <w:rFonts w:asciiTheme="majorHAnsi" w:eastAsia="Times New Roman" w:hAnsiTheme="majorHAnsi" w:cs="Times New Roman"/>
          <w:w w:val="95"/>
          <w:sz w:val="24"/>
          <w:szCs w:val="24"/>
        </w:rPr>
        <w:t>ments</w:t>
      </w:r>
      <w:r w:rsidRPr="00D71C91">
        <w:rPr>
          <w:rFonts w:asciiTheme="majorHAnsi" w:eastAsia="Times New Roman" w:hAnsiTheme="majorHAnsi" w:cs="Times New Roman"/>
          <w:w w:val="95"/>
          <w:sz w:val="24"/>
          <w:szCs w:val="24"/>
        </w:rPr>
        <w:t>, L.C., a Utah limited liability company (hereina</w:t>
      </w:r>
      <w:r w:rsidR="00AD1B41" w:rsidRPr="00D71C91">
        <w:rPr>
          <w:rFonts w:asciiTheme="majorHAnsi" w:eastAsia="Times New Roman" w:hAnsiTheme="majorHAnsi" w:cs="Times New Roman"/>
          <w:w w:val="95"/>
          <w:sz w:val="24"/>
          <w:szCs w:val="24"/>
        </w:rPr>
        <w:t>ft</w:t>
      </w:r>
      <w:r w:rsidRPr="00D71C91">
        <w:rPr>
          <w:rFonts w:asciiTheme="majorHAnsi" w:eastAsia="Times New Roman" w:hAnsiTheme="majorHAnsi" w:cs="Times New Roman"/>
          <w:w w:val="95"/>
          <w:sz w:val="24"/>
          <w:szCs w:val="24"/>
        </w:rPr>
        <w:t>er “JKLMN”)</w:t>
      </w:r>
      <w:r w:rsidR="008A2472">
        <w:rPr>
          <w:rFonts w:asciiTheme="majorHAnsi" w:eastAsia="Times New Roman" w:hAnsiTheme="majorHAnsi" w:cs="Times New Roman"/>
          <w:w w:val="95"/>
          <w:sz w:val="24"/>
          <w:szCs w:val="24"/>
        </w:rPr>
        <w:t xml:space="preserve"> is hereby further amended as follows</w:t>
      </w:r>
      <w:r w:rsidRPr="00D71C91">
        <w:rPr>
          <w:rFonts w:asciiTheme="majorHAnsi" w:eastAsia="Times New Roman" w:hAnsiTheme="majorHAnsi" w:cs="Times New Roman"/>
          <w:w w:val="95"/>
          <w:sz w:val="24"/>
          <w:szCs w:val="24"/>
        </w:rPr>
        <w:t>.</w:t>
      </w:r>
    </w:p>
    <w:p w14:paraId="2A0E0EDD" w14:textId="77777777" w:rsidR="00A40688" w:rsidRPr="00D71C91" w:rsidRDefault="00A40688">
      <w:pPr>
        <w:pStyle w:val="BodyText"/>
        <w:spacing w:before="9"/>
        <w:rPr>
          <w:rFonts w:asciiTheme="majorHAnsi" w:eastAsia="Times New Roman" w:hAnsiTheme="majorHAnsi" w:cs="Times New Roman"/>
          <w:w w:val="95"/>
          <w:sz w:val="24"/>
          <w:szCs w:val="24"/>
        </w:rPr>
      </w:pPr>
    </w:p>
    <w:p w14:paraId="785CF7DE" w14:textId="77777777" w:rsidR="00A40688" w:rsidRPr="00737E23" w:rsidRDefault="007F761B">
      <w:pPr>
        <w:pStyle w:val="BodyText"/>
        <w:spacing w:before="91"/>
        <w:ind w:left="4056"/>
        <w:rPr>
          <w:rFonts w:asciiTheme="majorHAnsi" w:hAnsiTheme="majorHAnsi" w:cs="Times New Roman"/>
          <w:sz w:val="24"/>
          <w:szCs w:val="24"/>
        </w:rPr>
      </w:pPr>
      <w:r w:rsidRPr="00737E23">
        <w:rPr>
          <w:rFonts w:asciiTheme="majorHAnsi" w:hAnsiTheme="majorHAnsi" w:cs="Times New Roman"/>
          <w:w w:val="95"/>
          <w:sz w:val="24"/>
          <w:szCs w:val="24"/>
        </w:rPr>
        <w:t>WITNESSET</w:t>
      </w:r>
      <w:r w:rsidR="00BE2B09" w:rsidRPr="00737E23">
        <w:rPr>
          <w:rFonts w:asciiTheme="majorHAnsi" w:hAnsiTheme="majorHAnsi" w:cs="Times New Roman"/>
          <w:w w:val="95"/>
          <w:sz w:val="24"/>
          <w:szCs w:val="24"/>
        </w:rPr>
        <w:t>H</w:t>
      </w:r>
    </w:p>
    <w:p w14:paraId="219DF9B5" w14:textId="77777777" w:rsidR="00A40688" w:rsidRPr="00737E23" w:rsidRDefault="00A40688">
      <w:pPr>
        <w:pStyle w:val="BodyText"/>
        <w:spacing w:before="3"/>
        <w:rPr>
          <w:rFonts w:asciiTheme="majorHAnsi" w:hAnsiTheme="majorHAnsi" w:cs="Times New Roman"/>
          <w:sz w:val="24"/>
          <w:szCs w:val="24"/>
        </w:rPr>
      </w:pPr>
    </w:p>
    <w:p w14:paraId="44816A8C" w14:textId="77777777" w:rsidR="00A40688" w:rsidRPr="00D71C91" w:rsidRDefault="007F761B">
      <w:pPr>
        <w:pStyle w:val="BodyText"/>
        <w:spacing w:line="225" w:lineRule="auto"/>
        <w:ind w:left="107" w:right="137" w:firstLine="712"/>
        <w:jc w:val="both"/>
        <w:rPr>
          <w:rFonts w:asciiTheme="majorHAnsi" w:eastAsia="Times New Roman" w:hAnsiTheme="majorHAnsi" w:cs="Times New Roman"/>
          <w:w w:val="95"/>
          <w:sz w:val="24"/>
          <w:szCs w:val="24"/>
        </w:rPr>
      </w:pPr>
      <w:r w:rsidRPr="00D71C91">
        <w:rPr>
          <w:rFonts w:asciiTheme="majorHAnsi" w:eastAsia="Times New Roman" w:hAnsiTheme="majorHAnsi" w:cs="Times New Roman"/>
          <w:w w:val="95"/>
          <w:sz w:val="24"/>
          <w:szCs w:val="24"/>
        </w:rPr>
        <w:t>WHEREAS, Payson is the owne</w:t>
      </w:r>
      <w:r w:rsidR="00AD1B41" w:rsidRPr="00D71C91">
        <w:rPr>
          <w:rFonts w:asciiTheme="majorHAnsi" w:eastAsia="Times New Roman" w:hAnsiTheme="majorHAnsi" w:cs="Times New Roman"/>
          <w:w w:val="95"/>
          <w:sz w:val="24"/>
          <w:szCs w:val="24"/>
        </w:rPr>
        <w:t>r of certain</w:t>
      </w:r>
      <w:r w:rsidRPr="00D71C91">
        <w:rPr>
          <w:rFonts w:asciiTheme="majorHAnsi" w:eastAsia="Times New Roman" w:hAnsiTheme="majorHAnsi" w:cs="Times New Roman"/>
          <w:w w:val="95"/>
          <w:sz w:val="24"/>
          <w:szCs w:val="24"/>
        </w:rPr>
        <w:t xml:space="preserve"> real prope</w:t>
      </w:r>
      <w:r w:rsidR="00AD1B41" w:rsidRPr="00D71C91">
        <w:rPr>
          <w:rFonts w:asciiTheme="majorHAnsi" w:eastAsia="Times New Roman" w:hAnsiTheme="majorHAnsi" w:cs="Times New Roman"/>
          <w:w w:val="95"/>
          <w:sz w:val="24"/>
          <w:szCs w:val="24"/>
        </w:rPr>
        <w:t>r</w:t>
      </w:r>
      <w:r w:rsidRPr="00D71C91">
        <w:rPr>
          <w:rFonts w:asciiTheme="majorHAnsi" w:eastAsia="Times New Roman" w:hAnsiTheme="majorHAnsi" w:cs="Times New Roman"/>
          <w:w w:val="95"/>
          <w:sz w:val="24"/>
          <w:szCs w:val="24"/>
        </w:rPr>
        <w:t>ty located in Utah Co</w:t>
      </w:r>
      <w:r w:rsidR="00AD1B41" w:rsidRPr="00D71C91">
        <w:rPr>
          <w:rFonts w:asciiTheme="majorHAnsi" w:eastAsia="Times New Roman" w:hAnsiTheme="majorHAnsi" w:cs="Times New Roman"/>
          <w:w w:val="95"/>
          <w:sz w:val="24"/>
          <w:szCs w:val="24"/>
        </w:rPr>
        <w:t>u</w:t>
      </w:r>
      <w:r w:rsidRPr="00D71C91">
        <w:rPr>
          <w:rFonts w:asciiTheme="majorHAnsi" w:eastAsia="Times New Roman" w:hAnsiTheme="majorHAnsi" w:cs="Times New Roman"/>
          <w:w w:val="95"/>
          <w:sz w:val="24"/>
          <w:szCs w:val="24"/>
        </w:rPr>
        <w:t>nty</w:t>
      </w:r>
      <w:r w:rsidR="00D71C91">
        <w:rPr>
          <w:rFonts w:asciiTheme="majorHAnsi" w:eastAsia="Times New Roman" w:hAnsiTheme="majorHAnsi" w:cs="Times New Roman"/>
          <w:w w:val="95"/>
          <w:sz w:val="24"/>
          <w:szCs w:val="24"/>
        </w:rPr>
        <w:t>,</w:t>
      </w:r>
      <w:r w:rsidRPr="00D71C91">
        <w:rPr>
          <w:rFonts w:asciiTheme="majorHAnsi" w:eastAsia="Times New Roman" w:hAnsiTheme="majorHAnsi" w:cs="Times New Roman"/>
          <w:w w:val="95"/>
          <w:sz w:val="24"/>
          <w:szCs w:val="24"/>
        </w:rPr>
        <w:t xml:space="preserve"> more specifically described on Exhibit “A” attached </w:t>
      </w:r>
      <w:r w:rsidR="00AD1B41" w:rsidRPr="00D71C91">
        <w:rPr>
          <w:rFonts w:asciiTheme="majorHAnsi" w:eastAsia="Times New Roman" w:hAnsiTheme="majorHAnsi" w:cs="Times New Roman"/>
          <w:w w:val="95"/>
          <w:sz w:val="24"/>
          <w:szCs w:val="24"/>
        </w:rPr>
        <w:t>her</w:t>
      </w:r>
      <w:r w:rsidRPr="00D71C91">
        <w:rPr>
          <w:rFonts w:asciiTheme="majorHAnsi" w:eastAsia="Times New Roman" w:hAnsiTheme="majorHAnsi" w:cs="Times New Roman"/>
          <w:w w:val="95"/>
          <w:sz w:val="24"/>
          <w:szCs w:val="24"/>
        </w:rPr>
        <w:t>eto (“P</w:t>
      </w:r>
      <w:r w:rsidR="00AD1B41" w:rsidRPr="00D71C91">
        <w:rPr>
          <w:rFonts w:asciiTheme="majorHAnsi" w:eastAsia="Times New Roman" w:hAnsiTheme="majorHAnsi" w:cs="Times New Roman"/>
          <w:w w:val="95"/>
          <w:sz w:val="24"/>
          <w:szCs w:val="24"/>
        </w:rPr>
        <w:t>roperty</w:t>
      </w:r>
      <w:r w:rsidRPr="00D71C91">
        <w:rPr>
          <w:rFonts w:asciiTheme="majorHAnsi" w:eastAsia="Times New Roman" w:hAnsiTheme="majorHAnsi" w:cs="Times New Roman"/>
          <w:w w:val="95"/>
          <w:sz w:val="24"/>
          <w:szCs w:val="24"/>
        </w:rPr>
        <w:t>"); and</w:t>
      </w:r>
    </w:p>
    <w:p w14:paraId="33E155E0" w14:textId="77777777" w:rsidR="00A40688" w:rsidRPr="00D71C91" w:rsidRDefault="00A40688">
      <w:pPr>
        <w:pStyle w:val="BodyText"/>
        <w:spacing w:before="6"/>
        <w:rPr>
          <w:rFonts w:asciiTheme="majorHAnsi" w:eastAsia="Times New Roman" w:hAnsiTheme="majorHAnsi" w:cs="Times New Roman"/>
          <w:w w:val="95"/>
          <w:sz w:val="24"/>
          <w:szCs w:val="24"/>
        </w:rPr>
      </w:pPr>
    </w:p>
    <w:p w14:paraId="66A8441F" w14:textId="77777777" w:rsidR="00A40688" w:rsidRPr="00D71C91" w:rsidRDefault="007F761B">
      <w:pPr>
        <w:spacing w:line="228" w:lineRule="auto"/>
        <w:ind w:left="107" w:right="132" w:firstLine="715"/>
        <w:jc w:val="both"/>
        <w:rPr>
          <w:rFonts w:asciiTheme="majorHAnsi" w:eastAsia="Times New Roman" w:hAnsiTheme="majorHAnsi" w:cs="Times New Roman"/>
          <w:w w:val="95"/>
          <w:sz w:val="24"/>
          <w:szCs w:val="24"/>
        </w:rPr>
      </w:pPr>
      <w:r w:rsidRPr="00D71C91">
        <w:rPr>
          <w:rFonts w:asciiTheme="majorHAnsi" w:eastAsia="Times New Roman" w:hAnsiTheme="majorHAnsi" w:cs="Times New Roman"/>
          <w:w w:val="95"/>
          <w:sz w:val="24"/>
          <w:szCs w:val="24"/>
        </w:rPr>
        <w:t>WHEREAS, Payson is desirous of using the Property as a continuation and expansion o</w:t>
      </w:r>
      <w:r w:rsidR="00AD1B41" w:rsidRPr="00D71C91">
        <w:rPr>
          <w:rFonts w:asciiTheme="majorHAnsi" w:eastAsia="Times New Roman" w:hAnsiTheme="majorHAnsi" w:cs="Times New Roman"/>
          <w:w w:val="95"/>
          <w:sz w:val="24"/>
          <w:szCs w:val="24"/>
        </w:rPr>
        <w:t xml:space="preserve">f </w:t>
      </w:r>
      <w:r w:rsidRPr="00D71C91">
        <w:rPr>
          <w:rFonts w:asciiTheme="majorHAnsi" w:eastAsia="Times New Roman" w:hAnsiTheme="majorHAnsi" w:cs="Times New Roman"/>
          <w:w w:val="95"/>
          <w:sz w:val="24"/>
          <w:szCs w:val="24"/>
        </w:rPr>
        <w:t>its present landfill operation; and</w:t>
      </w:r>
    </w:p>
    <w:p w14:paraId="604A399E" w14:textId="77777777" w:rsidR="00A40688" w:rsidRPr="00D71C91" w:rsidRDefault="00A40688">
      <w:pPr>
        <w:pStyle w:val="BodyText"/>
        <w:spacing w:before="6"/>
        <w:rPr>
          <w:rFonts w:asciiTheme="majorHAnsi" w:eastAsia="Times New Roman" w:hAnsiTheme="majorHAnsi" w:cs="Times New Roman"/>
          <w:w w:val="95"/>
          <w:sz w:val="24"/>
          <w:szCs w:val="24"/>
        </w:rPr>
      </w:pPr>
    </w:p>
    <w:p w14:paraId="1A9152DE" w14:textId="77777777" w:rsidR="00A40688" w:rsidRPr="00D71C91" w:rsidRDefault="007F761B">
      <w:pPr>
        <w:pStyle w:val="BodyText"/>
        <w:spacing w:line="218" w:lineRule="auto"/>
        <w:ind w:left="104" w:right="132" w:firstLine="715"/>
        <w:jc w:val="both"/>
        <w:rPr>
          <w:rFonts w:asciiTheme="majorHAnsi" w:eastAsia="Times New Roman" w:hAnsiTheme="majorHAnsi" w:cs="Times New Roman"/>
          <w:w w:val="95"/>
          <w:sz w:val="24"/>
          <w:szCs w:val="24"/>
        </w:rPr>
      </w:pPr>
      <w:r w:rsidRPr="00D71C91">
        <w:rPr>
          <w:rFonts w:asciiTheme="majorHAnsi" w:eastAsia="Times New Roman" w:hAnsiTheme="majorHAnsi" w:cs="Times New Roman"/>
          <w:w w:val="95"/>
          <w:sz w:val="24"/>
          <w:szCs w:val="24"/>
        </w:rPr>
        <w:t>WHEREAS, the Property contains c</w:t>
      </w:r>
      <w:r w:rsidR="00AD1B41" w:rsidRPr="00D71C91">
        <w:rPr>
          <w:rFonts w:asciiTheme="majorHAnsi" w:eastAsia="Times New Roman" w:hAnsiTheme="majorHAnsi" w:cs="Times New Roman"/>
          <w:w w:val="95"/>
          <w:sz w:val="24"/>
          <w:szCs w:val="24"/>
        </w:rPr>
        <w:t>ertain surface</w:t>
      </w:r>
      <w:r w:rsidRPr="00D71C91">
        <w:rPr>
          <w:rFonts w:asciiTheme="majorHAnsi" w:eastAsia="Times New Roman" w:hAnsiTheme="majorHAnsi" w:cs="Times New Roman"/>
          <w:w w:val="95"/>
          <w:sz w:val="24"/>
          <w:szCs w:val="24"/>
        </w:rPr>
        <w:t xml:space="preserve"> material</w:t>
      </w:r>
      <w:r w:rsidR="00E918CE" w:rsidRPr="00D71C91">
        <w:rPr>
          <w:rFonts w:asciiTheme="majorHAnsi" w:eastAsia="Times New Roman" w:hAnsiTheme="majorHAnsi" w:cs="Times New Roman"/>
          <w:w w:val="95"/>
          <w:sz w:val="24"/>
          <w:szCs w:val="24"/>
        </w:rPr>
        <w:t>s</w:t>
      </w:r>
      <w:r w:rsidR="00DC062C" w:rsidRPr="00D71C91">
        <w:rPr>
          <w:rFonts w:asciiTheme="majorHAnsi" w:eastAsia="Times New Roman" w:hAnsiTheme="majorHAnsi" w:cs="Times New Roman"/>
          <w:w w:val="95"/>
          <w:sz w:val="24"/>
          <w:szCs w:val="24"/>
        </w:rPr>
        <w:t xml:space="preserve"> as well as limestone </w:t>
      </w:r>
      <w:r w:rsidR="00E918CE" w:rsidRPr="00D71C91">
        <w:rPr>
          <w:rFonts w:asciiTheme="majorHAnsi" w:eastAsia="Times New Roman" w:hAnsiTheme="majorHAnsi" w:cs="Times New Roman"/>
          <w:w w:val="95"/>
          <w:sz w:val="24"/>
          <w:szCs w:val="24"/>
        </w:rPr>
        <w:t xml:space="preserve">and other </w:t>
      </w:r>
      <w:r w:rsidR="00DC062C" w:rsidRPr="00D71C91">
        <w:rPr>
          <w:rFonts w:asciiTheme="majorHAnsi" w:eastAsia="Times New Roman" w:hAnsiTheme="majorHAnsi" w:cs="Times New Roman"/>
          <w:w w:val="95"/>
          <w:sz w:val="24"/>
          <w:szCs w:val="24"/>
        </w:rPr>
        <w:t>deposits</w:t>
      </w:r>
      <w:r w:rsidRPr="00D71C91">
        <w:rPr>
          <w:rFonts w:asciiTheme="majorHAnsi" w:eastAsia="Times New Roman" w:hAnsiTheme="majorHAnsi" w:cs="Times New Roman"/>
          <w:w w:val="95"/>
          <w:sz w:val="24"/>
          <w:szCs w:val="24"/>
        </w:rPr>
        <w:t xml:space="preserve"> </w:t>
      </w:r>
      <w:r w:rsidR="00AD1B41" w:rsidRPr="00D71C91">
        <w:rPr>
          <w:rFonts w:asciiTheme="majorHAnsi" w:eastAsia="Times New Roman" w:hAnsiTheme="majorHAnsi" w:cs="Times New Roman"/>
          <w:w w:val="95"/>
          <w:sz w:val="24"/>
          <w:szCs w:val="24"/>
        </w:rPr>
        <w:t>u</w:t>
      </w:r>
      <w:r w:rsidRPr="00D71C91">
        <w:rPr>
          <w:rFonts w:asciiTheme="majorHAnsi" w:eastAsia="Times New Roman" w:hAnsiTheme="majorHAnsi" w:cs="Times New Roman"/>
          <w:w w:val="95"/>
          <w:sz w:val="24"/>
          <w:szCs w:val="24"/>
        </w:rPr>
        <w:t>sable for a sand and g</w:t>
      </w:r>
      <w:r w:rsidR="00AD1B41" w:rsidRPr="00D71C91">
        <w:rPr>
          <w:rFonts w:asciiTheme="majorHAnsi" w:eastAsia="Times New Roman" w:hAnsiTheme="majorHAnsi" w:cs="Times New Roman"/>
          <w:w w:val="95"/>
          <w:sz w:val="24"/>
          <w:szCs w:val="24"/>
        </w:rPr>
        <w:t>r</w:t>
      </w:r>
      <w:r w:rsidRPr="00D71C91">
        <w:rPr>
          <w:rFonts w:asciiTheme="majorHAnsi" w:eastAsia="Times New Roman" w:hAnsiTheme="majorHAnsi" w:cs="Times New Roman"/>
          <w:w w:val="95"/>
          <w:sz w:val="24"/>
          <w:szCs w:val="24"/>
        </w:rPr>
        <w:t xml:space="preserve">avel operation which JKLMN is desirous of </w:t>
      </w:r>
      <w:r w:rsidR="00E918CE" w:rsidRPr="00D71C91">
        <w:rPr>
          <w:rFonts w:asciiTheme="majorHAnsi" w:eastAsia="Times New Roman" w:hAnsiTheme="majorHAnsi" w:cs="Times New Roman"/>
          <w:w w:val="95"/>
          <w:sz w:val="24"/>
          <w:szCs w:val="24"/>
        </w:rPr>
        <w:t xml:space="preserve">extracting and </w:t>
      </w:r>
      <w:r w:rsidRPr="00D71C91">
        <w:rPr>
          <w:rFonts w:asciiTheme="majorHAnsi" w:eastAsia="Times New Roman" w:hAnsiTheme="majorHAnsi" w:cs="Times New Roman"/>
          <w:w w:val="95"/>
          <w:sz w:val="24"/>
          <w:szCs w:val="24"/>
        </w:rPr>
        <w:t xml:space="preserve">mining </w:t>
      </w:r>
      <w:r w:rsidR="00AD1B41" w:rsidRPr="00D71C91">
        <w:rPr>
          <w:rFonts w:asciiTheme="majorHAnsi" w:eastAsia="Times New Roman" w:hAnsiTheme="majorHAnsi" w:cs="Times New Roman"/>
          <w:w w:val="95"/>
          <w:sz w:val="24"/>
          <w:szCs w:val="24"/>
        </w:rPr>
        <w:t>and</w:t>
      </w:r>
      <w:r w:rsidRPr="00D71C91">
        <w:rPr>
          <w:rFonts w:asciiTheme="majorHAnsi" w:eastAsia="Times New Roman" w:hAnsiTheme="majorHAnsi" w:cs="Times New Roman"/>
          <w:w w:val="95"/>
          <w:sz w:val="24"/>
          <w:szCs w:val="24"/>
        </w:rPr>
        <w:t xml:space="preserve"> which Payson is desi</w:t>
      </w:r>
      <w:r w:rsidR="00AD1B41" w:rsidRPr="00D71C91">
        <w:rPr>
          <w:rFonts w:asciiTheme="majorHAnsi" w:eastAsia="Times New Roman" w:hAnsiTheme="majorHAnsi" w:cs="Times New Roman"/>
          <w:w w:val="95"/>
          <w:sz w:val="24"/>
          <w:szCs w:val="24"/>
        </w:rPr>
        <w:t>rous</w:t>
      </w:r>
      <w:r w:rsidR="002367BC" w:rsidRPr="00D71C91">
        <w:rPr>
          <w:rFonts w:asciiTheme="majorHAnsi" w:eastAsia="Times New Roman" w:hAnsiTheme="majorHAnsi" w:cs="Times New Roman"/>
          <w:w w:val="95"/>
          <w:sz w:val="24"/>
          <w:szCs w:val="24"/>
        </w:rPr>
        <w:t xml:space="preserve"> </w:t>
      </w:r>
      <w:r w:rsidRPr="00D71C91">
        <w:rPr>
          <w:rFonts w:asciiTheme="majorHAnsi" w:eastAsia="Times New Roman" w:hAnsiTheme="majorHAnsi" w:cs="Times New Roman"/>
          <w:w w:val="95"/>
          <w:sz w:val="24"/>
          <w:szCs w:val="24"/>
        </w:rPr>
        <w:t>of havin</w:t>
      </w:r>
      <w:r w:rsidR="00AD1B41" w:rsidRPr="00D71C91">
        <w:rPr>
          <w:rFonts w:asciiTheme="majorHAnsi" w:eastAsia="Times New Roman" w:hAnsiTheme="majorHAnsi" w:cs="Times New Roman"/>
          <w:w w:val="95"/>
          <w:sz w:val="24"/>
          <w:szCs w:val="24"/>
        </w:rPr>
        <w:t>g r</w:t>
      </w:r>
      <w:r w:rsidRPr="00D71C91">
        <w:rPr>
          <w:rFonts w:asciiTheme="majorHAnsi" w:eastAsia="Times New Roman" w:hAnsiTheme="majorHAnsi" w:cs="Times New Roman"/>
          <w:w w:val="95"/>
          <w:sz w:val="24"/>
          <w:szCs w:val="24"/>
        </w:rPr>
        <w:t>e</w:t>
      </w:r>
      <w:r w:rsidR="00AD1B41" w:rsidRPr="00D71C91">
        <w:rPr>
          <w:rFonts w:asciiTheme="majorHAnsi" w:eastAsia="Times New Roman" w:hAnsiTheme="majorHAnsi" w:cs="Times New Roman"/>
          <w:w w:val="95"/>
          <w:sz w:val="24"/>
          <w:szCs w:val="24"/>
        </w:rPr>
        <w:t>mov</w:t>
      </w:r>
      <w:r w:rsidRPr="00D71C91">
        <w:rPr>
          <w:rFonts w:asciiTheme="majorHAnsi" w:eastAsia="Times New Roman" w:hAnsiTheme="majorHAnsi" w:cs="Times New Roman"/>
          <w:w w:val="95"/>
          <w:sz w:val="24"/>
          <w:szCs w:val="24"/>
        </w:rPr>
        <w:t>ed from the Property in or</w:t>
      </w:r>
      <w:r w:rsidR="00AD1B41" w:rsidRPr="00D71C91">
        <w:rPr>
          <w:rFonts w:asciiTheme="majorHAnsi" w:eastAsia="Times New Roman" w:hAnsiTheme="majorHAnsi" w:cs="Times New Roman"/>
          <w:w w:val="95"/>
          <w:sz w:val="24"/>
          <w:szCs w:val="24"/>
        </w:rPr>
        <w:t>der to better utilize the Property for future landfill operations.</w:t>
      </w:r>
    </w:p>
    <w:p w14:paraId="5424DAC6" w14:textId="77777777" w:rsidR="00A40688" w:rsidRPr="00D71C91" w:rsidRDefault="00A40688">
      <w:pPr>
        <w:pStyle w:val="BodyText"/>
        <w:spacing w:before="2"/>
        <w:rPr>
          <w:rFonts w:asciiTheme="majorHAnsi" w:eastAsia="Times New Roman" w:hAnsiTheme="majorHAnsi" w:cs="Times New Roman"/>
          <w:w w:val="95"/>
          <w:sz w:val="24"/>
          <w:szCs w:val="24"/>
        </w:rPr>
      </w:pPr>
    </w:p>
    <w:p w14:paraId="24E9CCC0" w14:textId="77777777" w:rsidR="00A40688" w:rsidRPr="00D71C91" w:rsidRDefault="007F761B">
      <w:pPr>
        <w:pStyle w:val="BodyText"/>
        <w:spacing w:line="220" w:lineRule="auto"/>
        <w:ind w:left="116" w:right="133" w:firstLine="693"/>
        <w:jc w:val="both"/>
        <w:rPr>
          <w:rFonts w:asciiTheme="majorHAnsi" w:eastAsia="Times New Roman" w:hAnsiTheme="majorHAnsi" w:cs="Times New Roman"/>
          <w:w w:val="95"/>
          <w:sz w:val="24"/>
          <w:szCs w:val="24"/>
        </w:rPr>
      </w:pPr>
      <w:r w:rsidRPr="00D71C91">
        <w:rPr>
          <w:rFonts w:asciiTheme="majorHAnsi" w:eastAsia="Times New Roman" w:hAnsiTheme="majorHAnsi" w:cs="Times New Roman"/>
          <w:w w:val="95"/>
          <w:sz w:val="24"/>
          <w:szCs w:val="24"/>
        </w:rPr>
        <w:t>NOW, THEREFORE, i</w:t>
      </w:r>
      <w:r w:rsidR="00AD1B41" w:rsidRPr="00D71C91">
        <w:rPr>
          <w:rFonts w:asciiTheme="majorHAnsi" w:eastAsia="Times New Roman" w:hAnsiTheme="majorHAnsi" w:cs="Times New Roman"/>
          <w:w w:val="95"/>
          <w:sz w:val="24"/>
          <w:szCs w:val="24"/>
        </w:rPr>
        <w:t>n</w:t>
      </w:r>
      <w:r w:rsidRPr="00D71C91">
        <w:rPr>
          <w:rFonts w:asciiTheme="majorHAnsi" w:eastAsia="Times New Roman" w:hAnsiTheme="majorHAnsi" w:cs="Times New Roman"/>
          <w:w w:val="95"/>
          <w:sz w:val="24"/>
          <w:szCs w:val="24"/>
        </w:rPr>
        <w:t xml:space="preserve"> consideration of the mutual covenants and p</w:t>
      </w:r>
      <w:r w:rsidR="00AD1B41" w:rsidRPr="00D71C91">
        <w:rPr>
          <w:rFonts w:asciiTheme="majorHAnsi" w:eastAsia="Times New Roman" w:hAnsiTheme="majorHAnsi" w:cs="Times New Roman"/>
          <w:w w:val="95"/>
          <w:sz w:val="24"/>
          <w:szCs w:val="24"/>
        </w:rPr>
        <w:t xml:space="preserve">romises entered into </w:t>
      </w:r>
      <w:r w:rsidRPr="00D71C91">
        <w:rPr>
          <w:rFonts w:asciiTheme="majorHAnsi" w:eastAsia="Times New Roman" w:hAnsiTheme="majorHAnsi" w:cs="Times New Roman"/>
          <w:w w:val="95"/>
          <w:sz w:val="24"/>
          <w:szCs w:val="24"/>
        </w:rPr>
        <w:t>herein, the parties agree as follows:</w:t>
      </w:r>
      <w:r w:rsidR="00344EB5" w:rsidRPr="00D71C91">
        <w:rPr>
          <w:rFonts w:asciiTheme="majorHAnsi" w:eastAsia="Times New Roman" w:hAnsiTheme="majorHAnsi" w:cs="Times New Roman"/>
          <w:w w:val="95"/>
          <w:sz w:val="24"/>
          <w:szCs w:val="24"/>
        </w:rPr>
        <w:t xml:space="preserve"> </w:t>
      </w:r>
    </w:p>
    <w:p w14:paraId="3860AE07" w14:textId="41271D99" w:rsidR="00A40688" w:rsidRPr="00737E23" w:rsidRDefault="007F761B">
      <w:pPr>
        <w:pStyle w:val="Heading1"/>
        <w:numPr>
          <w:ilvl w:val="0"/>
          <w:numId w:val="3"/>
        </w:numPr>
        <w:tabs>
          <w:tab w:val="left" w:pos="1164"/>
        </w:tabs>
        <w:spacing w:before="265" w:line="228" w:lineRule="auto"/>
        <w:ind w:right="124" w:hanging="350"/>
        <w:jc w:val="both"/>
        <w:rPr>
          <w:rFonts w:asciiTheme="majorHAnsi" w:hAnsiTheme="majorHAnsi"/>
          <w:sz w:val="24"/>
          <w:szCs w:val="24"/>
        </w:rPr>
      </w:pPr>
      <w:r w:rsidRPr="00737E23">
        <w:rPr>
          <w:rFonts w:asciiTheme="majorHAnsi" w:hAnsiTheme="majorHAnsi"/>
          <w:w w:val="95"/>
          <w:sz w:val="24"/>
          <w:szCs w:val="24"/>
        </w:rPr>
        <w:t>Payson</w:t>
      </w:r>
      <w:r w:rsidRPr="00737E23">
        <w:rPr>
          <w:rFonts w:asciiTheme="majorHAnsi" w:hAnsiTheme="majorHAnsi"/>
          <w:spacing w:val="-30"/>
          <w:w w:val="95"/>
          <w:sz w:val="24"/>
          <w:szCs w:val="24"/>
        </w:rPr>
        <w:t xml:space="preserve"> </w:t>
      </w:r>
      <w:r w:rsidRPr="00737E23">
        <w:rPr>
          <w:rFonts w:asciiTheme="majorHAnsi" w:hAnsiTheme="majorHAnsi"/>
          <w:w w:val="95"/>
          <w:sz w:val="24"/>
          <w:szCs w:val="24"/>
        </w:rPr>
        <w:t>agrees</w:t>
      </w:r>
      <w:r w:rsidRPr="00737E23">
        <w:rPr>
          <w:rFonts w:asciiTheme="majorHAnsi" w:hAnsiTheme="majorHAnsi"/>
          <w:spacing w:val="-30"/>
          <w:w w:val="95"/>
          <w:sz w:val="24"/>
          <w:szCs w:val="24"/>
        </w:rPr>
        <w:t xml:space="preserve"> </w:t>
      </w:r>
      <w:r w:rsidRPr="00737E23">
        <w:rPr>
          <w:rFonts w:asciiTheme="majorHAnsi" w:hAnsiTheme="majorHAnsi"/>
          <w:w w:val="95"/>
          <w:sz w:val="24"/>
          <w:szCs w:val="24"/>
        </w:rPr>
        <w:t>to</w:t>
      </w:r>
      <w:r w:rsidRPr="00737E23">
        <w:rPr>
          <w:rFonts w:asciiTheme="majorHAnsi" w:hAnsiTheme="majorHAnsi"/>
          <w:spacing w:val="-30"/>
          <w:w w:val="95"/>
          <w:sz w:val="24"/>
          <w:szCs w:val="24"/>
        </w:rPr>
        <w:t xml:space="preserve"> </w:t>
      </w:r>
      <w:r w:rsidRPr="00737E23">
        <w:rPr>
          <w:rFonts w:asciiTheme="majorHAnsi" w:hAnsiTheme="majorHAnsi"/>
          <w:w w:val="95"/>
          <w:sz w:val="24"/>
          <w:szCs w:val="24"/>
        </w:rPr>
        <w:t>lease</w:t>
      </w:r>
      <w:r w:rsidRPr="00737E23">
        <w:rPr>
          <w:rFonts w:asciiTheme="majorHAnsi" w:hAnsiTheme="majorHAnsi"/>
          <w:spacing w:val="-27"/>
          <w:w w:val="95"/>
          <w:sz w:val="24"/>
          <w:szCs w:val="24"/>
        </w:rPr>
        <w:t xml:space="preserve"> </w:t>
      </w:r>
      <w:r w:rsidRPr="00737E23">
        <w:rPr>
          <w:rFonts w:asciiTheme="majorHAnsi" w:hAnsiTheme="majorHAnsi"/>
          <w:w w:val="95"/>
          <w:sz w:val="24"/>
          <w:szCs w:val="24"/>
        </w:rPr>
        <w:t>the</w:t>
      </w:r>
      <w:r w:rsidRPr="00737E23">
        <w:rPr>
          <w:rFonts w:asciiTheme="majorHAnsi" w:hAnsiTheme="majorHAnsi"/>
          <w:spacing w:val="-29"/>
          <w:w w:val="95"/>
          <w:sz w:val="24"/>
          <w:szCs w:val="24"/>
        </w:rPr>
        <w:t xml:space="preserve"> </w:t>
      </w:r>
      <w:r w:rsidRPr="00737E23">
        <w:rPr>
          <w:rFonts w:asciiTheme="majorHAnsi" w:hAnsiTheme="majorHAnsi"/>
          <w:w w:val="95"/>
          <w:sz w:val="24"/>
          <w:szCs w:val="24"/>
        </w:rPr>
        <w:t>Prope</w:t>
      </w:r>
      <w:r w:rsidR="00AD1B41" w:rsidRPr="00737E23">
        <w:rPr>
          <w:rFonts w:asciiTheme="majorHAnsi" w:hAnsiTheme="majorHAnsi"/>
          <w:w w:val="95"/>
          <w:sz w:val="24"/>
          <w:szCs w:val="24"/>
        </w:rPr>
        <w:t>rty</w:t>
      </w:r>
      <w:r w:rsidRPr="00737E23">
        <w:rPr>
          <w:rFonts w:asciiTheme="majorHAnsi" w:hAnsiTheme="majorHAnsi"/>
          <w:spacing w:val="-22"/>
          <w:w w:val="95"/>
          <w:sz w:val="24"/>
          <w:szCs w:val="24"/>
        </w:rPr>
        <w:t xml:space="preserve"> </w:t>
      </w:r>
      <w:r w:rsidRPr="00737E23">
        <w:rPr>
          <w:rFonts w:asciiTheme="majorHAnsi" w:hAnsiTheme="majorHAnsi"/>
          <w:w w:val="95"/>
          <w:sz w:val="24"/>
          <w:szCs w:val="24"/>
        </w:rPr>
        <w:t>to</w:t>
      </w:r>
      <w:r w:rsidRPr="00737E23">
        <w:rPr>
          <w:rFonts w:asciiTheme="majorHAnsi" w:hAnsiTheme="majorHAnsi"/>
          <w:spacing w:val="-33"/>
          <w:w w:val="95"/>
          <w:sz w:val="24"/>
          <w:szCs w:val="24"/>
        </w:rPr>
        <w:t xml:space="preserve"> </w:t>
      </w:r>
      <w:r w:rsidRPr="00737E23">
        <w:rPr>
          <w:rFonts w:asciiTheme="majorHAnsi" w:hAnsiTheme="majorHAnsi"/>
          <w:w w:val="95"/>
          <w:sz w:val="24"/>
          <w:szCs w:val="24"/>
        </w:rPr>
        <w:t>JKLMN</w:t>
      </w:r>
      <w:r w:rsidRPr="00737E23">
        <w:rPr>
          <w:rFonts w:asciiTheme="majorHAnsi" w:hAnsiTheme="majorHAnsi"/>
          <w:spacing w:val="-24"/>
          <w:w w:val="95"/>
          <w:sz w:val="24"/>
          <w:szCs w:val="24"/>
        </w:rPr>
        <w:t xml:space="preserve"> </w:t>
      </w:r>
      <w:r w:rsidRPr="00737E23">
        <w:rPr>
          <w:rFonts w:asciiTheme="majorHAnsi" w:hAnsiTheme="majorHAnsi"/>
          <w:w w:val="95"/>
          <w:sz w:val="24"/>
          <w:szCs w:val="24"/>
        </w:rPr>
        <w:t>for</w:t>
      </w:r>
      <w:r w:rsidRPr="00737E23">
        <w:rPr>
          <w:rFonts w:asciiTheme="majorHAnsi" w:hAnsiTheme="majorHAnsi"/>
          <w:spacing w:val="-33"/>
          <w:w w:val="95"/>
          <w:sz w:val="24"/>
          <w:szCs w:val="24"/>
        </w:rPr>
        <w:t xml:space="preserve"> </w:t>
      </w:r>
      <w:r w:rsidRPr="00737E23">
        <w:rPr>
          <w:rFonts w:asciiTheme="majorHAnsi" w:hAnsiTheme="majorHAnsi"/>
          <w:w w:val="95"/>
          <w:sz w:val="24"/>
          <w:szCs w:val="24"/>
        </w:rPr>
        <w:t>a</w:t>
      </w:r>
      <w:r w:rsidRPr="00737E23">
        <w:rPr>
          <w:rFonts w:asciiTheme="majorHAnsi" w:hAnsiTheme="majorHAnsi"/>
          <w:spacing w:val="-27"/>
          <w:w w:val="95"/>
          <w:sz w:val="24"/>
          <w:szCs w:val="24"/>
        </w:rPr>
        <w:t xml:space="preserve"> </w:t>
      </w:r>
      <w:r w:rsidRPr="00737E23">
        <w:rPr>
          <w:rFonts w:asciiTheme="majorHAnsi" w:hAnsiTheme="majorHAnsi"/>
          <w:w w:val="95"/>
          <w:sz w:val="24"/>
          <w:szCs w:val="24"/>
        </w:rPr>
        <w:t>period</w:t>
      </w:r>
      <w:r w:rsidRPr="00737E23">
        <w:rPr>
          <w:rFonts w:asciiTheme="majorHAnsi" w:hAnsiTheme="majorHAnsi"/>
          <w:spacing w:val="-25"/>
          <w:w w:val="95"/>
          <w:sz w:val="24"/>
          <w:szCs w:val="24"/>
        </w:rPr>
        <w:t xml:space="preserve"> </w:t>
      </w:r>
      <w:r w:rsidRPr="00DC062C">
        <w:t xml:space="preserve">of </w:t>
      </w:r>
      <w:r w:rsidR="004E223F" w:rsidRPr="00913899">
        <w:t>ten</w:t>
      </w:r>
      <w:r w:rsidR="00D71C91">
        <w:t xml:space="preserve"> </w:t>
      </w:r>
      <w:r w:rsidR="004E223F" w:rsidRPr="00913899">
        <w:t>(10)</w:t>
      </w:r>
      <w:r w:rsidR="00D71C91">
        <w:t xml:space="preserve"> </w:t>
      </w:r>
      <w:r w:rsidRPr="00DC062C">
        <w:t>ye</w:t>
      </w:r>
      <w:r w:rsidR="00AD1B41" w:rsidRPr="00DC062C">
        <w:t>ar</w:t>
      </w:r>
      <w:r w:rsidRPr="00DC062C">
        <w:t xml:space="preserve">s </w:t>
      </w:r>
      <w:r w:rsidRPr="00737E23">
        <w:rPr>
          <w:rFonts w:asciiTheme="majorHAnsi" w:hAnsiTheme="majorHAnsi"/>
          <w:w w:val="95"/>
          <w:sz w:val="24"/>
          <w:szCs w:val="24"/>
        </w:rPr>
        <w:t>("T</w:t>
      </w:r>
      <w:r w:rsidR="00AD1B41" w:rsidRPr="00737E23">
        <w:rPr>
          <w:rFonts w:asciiTheme="majorHAnsi" w:hAnsiTheme="majorHAnsi"/>
          <w:w w:val="95"/>
          <w:sz w:val="24"/>
          <w:szCs w:val="24"/>
        </w:rPr>
        <w:t>erm</w:t>
      </w:r>
      <w:r w:rsidRPr="00737E23">
        <w:rPr>
          <w:rFonts w:asciiTheme="majorHAnsi" w:hAnsiTheme="majorHAnsi"/>
          <w:w w:val="95"/>
          <w:sz w:val="24"/>
          <w:szCs w:val="24"/>
        </w:rPr>
        <w:t>")</w:t>
      </w:r>
      <w:r w:rsidR="00E918CE">
        <w:rPr>
          <w:rFonts w:asciiTheme="majorHAnsi" w:hAnsiTheme="majorHAnsi"/>
          <w:w w:val="95"/>
          <w:sz w:val="24"/>
          <w:szCs w:val="24"/>
        </w:rPr>
        <w:t xml:space="preserve"> commencing on January 1</w:t>
      </w:r>
      <w:r w:rsidR="00CD23CA">
        <w:rPr>
          <w:rFonts w:asciiTheme="majorHAnsi" w:hAnsiTheme="majorHAnsi"/>
          <w:w w:val="95"/>
          <w:sz w:val="24"/>
          <w:szCs w:val="24"/>
        </w:rPr>
        <w:t>5</w:t>
      </w:r>
      <w:r w:rsidR="00E918CE">
        <w:rPr>
          <w:rFonts w:asciiTheme="majorHAnsi" w:hAnsiTheme="majorHAnsi"/>
          <w:w w:val="95"/>
          <w:sz w:val="24"/>
          <w:szCs w:val="24"/>
        </w:rPr>
        <w:t>, 2020</w:t>
      </w:r>
      <w:r w:rsidRPr="00737E23">
        <w:rPr>
          <w:rFonts w:asciiTheme="majorHAnsi" w:hAnsiTheme="majorHAnsi"/>
          <w:w w:val="95"/>
          <w:sz w:val="24"/>
          <w:szCs w:val="24"/>
        </w:rPr>
        <w:t>. The</w:t>
      </w:r>
      <w:r w:rsidR="00911769">
        <w:rPr>
          <w:rFonts w:asciiTheme="majorHAnsi" w:hAnsiTheme="majorHAnsi"/>
          <w:w w:val="95"/>
          <w:sz w:val="24"/>
          <w:szCs w:val="24"/>
        </w:rPr>
        <w:t xml:space="preserve"> </w:t>
      </w:r>
      <w:r w:rsidRPr="00737E23">
        <w:rPr>
          <w:rFonts w:asciiTheme="majorHAnsi" w:hAnsiTheme="majorHAnsi"/>
          <w:w w:val="95"/>
          <w:sz w:val="24"/>
          <w:szCs w:val="24"/>
        </w:rPr>
        <w:t>lease</w:t>
      </w:r>
      <w:r w:rsidRPr="00737E23">
        <w:rPr>
          <w:rFonts w:asciiTheme="majorHAnsi" w:hAnsiTheme="majorHAnsi"/>
          <w:spacing w:val="-36"/>
          <w:w w:val="95"/>
          <w:sz w:val="24"/>
          <w:szCs w:val="24"/>
        </w:rPr>
        <w:t xml:space="preserve"> </w:t>
      </w:r>
      <w:r w:rsidRPr="00737E23">
        <w:rPr>
          <w:rFonts w:asciiTheme="majorHAnsi" w:hAnsiTheme="majorHAnsi"/>
          <w:w w:val="95"/>
          <w:sz w:val="24"/>
          <w:szCs w:val="24"/>
        </w:rPr>
        <w:t>will</w:t>
      </w:r>
      <w:r w:rsidRPr="00737E23">
        <w:rPr>
          <w:rFonts w:asciiTheme="majorHAnsi" w:hAnsiTheme="majorHAnsi"/>
          <w:spacing w:val="-34"/>
          <w:w w:val="95"/>
          <w:sz w:val="24"/>
          <w:szCs w:val="24"/>
        </w:rPr>
        <w:t xml:space="preserve"> </w:t>
      </w:r>
      <w:r w:rsidRPr="00737E23">
        <w:rPr>
          <w:rFonts w:asciiTheme="majorHAnsi" w:hAnsiTheme="majorHAnsi"/>
          <w:w w:val="95"/>
          <w:sz w:val="24"/>
          <w:szCs w:val="24"/>
        </w:rPr>
        <w:t>be</w:t>
      </w:r>
      <w:r w:rsidRPr="00737E23">
        <w:rPr>
          <w:rFonts w:asciiTheme="majorHAnsi" w:hAnsiTheme="majorHAnsi"/>
          <w:spacing w:val="-44"/>
          <w:w w:val="95"/>
          <w:sz w:val="24"/>
          <w:szCs w:val="24"/>
        </w:rPr>
        <w:t xml:space="preserve"> </w:t>
      </w:r>
      <w:r w:rsidRPr="00737E23">
        <w:rPr>
          <w:rFonts w:asciiTheme="majorHAnsi" w:hAnsiTheme="majorHAnsi"/>
          <w:w w:val="95"/>
          <w:sz w:val="24"/>
          <w:szCs w:val="24"/>
        </w:rPr>
        <w:t>an</w:t>
      </w:r>
      <w:r w:rsidRPr="00737E23">
        <w:rPr>
          <w:rFonts w:asciiTheme="majorHAnsi" w:hAnsiTheme="majorHAnsi"/>
          <w:spacing w:val="-40"/>
          <w:w w:val="95"/>
          <w:sz w:val="24"/>
          <w:szCs w:val="24"/>
        </w:rPr>
        <w:t xml:space="preserve"> </w:t>
      </w:r>
      <w:r w:rsidRPr="00737E23">
        <w:rPr>
          <w:rFonts w:asciiTheme="majorHAnsi" w:hAnsiTheme="majorHAnsi"/>
          <w:w w:val="95"/>
          <w:sz w:val="24"/>
          <w:szCs w:val="24"/>
        </w:rPr>
        <w:t>exclusive</w:t>
      </w:r>
      <w:r w:rsidRPr="00737E23">
        <w:rPr>
          <w:rFonts w:asciiTheme="majorHAnsi" w:hAnsiTheme="majorHAnsi"/>
          <w:spacing w:val="-31"/>
          <w:w w:val="95"/>
          <w:sz w:val="24"/>
          <w:szCs w:val="24"/>
        </w:rPr>
        <w:t xml:space="preserve"> </w:t>
      </w:r>
      <w:r w:rsidRPr="00737E23">
        <w:rPr>
          <w:rFonts w:asciiTheme="majorHAnsi" w:hAnsiTheme="majorHAnsi"/>
          <w:w w:val="95"/>
          <w:sz w:val="24"/>
          <w:szCs w:val="24"/>
        </w:rPr>
        <w:t>lease</w:t>
      </w:r>
      <w:r w:rsidRPr="00737E23">
        <w:rPr>
          <w:rFonts w:asciiTheme="majorHAnsi" w:hAnsiTheme="majorHAnsi"/>
          <w:spacing w:val="-35"/>
          <w:w w:val="95"/>
          <w:sz w:val="24"/>
          <w:szCs w:val="24"/>
        </w:rPr>
        <w:t xml:space="preserve"> </w:t>
      </w:r>
      <w:r w:rsidRPr="00737E23">
        <w:rPr>
          <w:rFonts w:asciiTheme="majorHAnsi" w:hAnsiTheme="majorHAnsi"/>
          <w:w w:val="95"/>
          <w:sz w:val="24"/>
          <w:szCs w:val="24"/>
        </w:rPr>
        <w:t>with</w:t>
      </w:r>
      <w:r w:rsidRPr="00737E23">
        <w:rPr>
          <w:rFonts w:asciiTheme="majorHAnsi" w:hAnsiTheme="majorHAnsi"/>
          <w:spacing w:val="-34"/>
          <w:w w:val="95"/>
          <w:sz w:val="24"/>
          <w:szCs w:val="24"/>
        </w:rPr>
        <w:t xml:space="preserve"> </w:t>
      </w:r>
      <w:r w:rsidRPr="00737E23">
        <w:rPr>
          <w:rFonts w:asciiTheme="majorHAnsi" w:hAnsiTheme="majorHAnsi"/>
          <w:w w:val="95"/>
          <w:sz w:val="24"/>
          <w:szCs w:val="24"/>
        </w:rPr>
        <w:t>regards</w:t>
      </w:r>
      <w:r w:rsidRPr="00737E23">
        <w:rPr>
          <w:rFonts w:asciiTheme="majorHAnsi" w:hAnsiTheme="majorHAnsi"/>
          <w:spacing w:val="-34"/>
          <w:w w:val="95"/>
          <w:sz w:val="24"/>
          <w:szCs w:val="24"/>
        </w:rPr>
        <w:t xml:space="preserve"> </w:t>
      </w:r>
      <w:r w:rsidRPr="00344EB5">
        <w:rPr>
          <w:rFonts w:asciiTheme="majorHAnsi" w:hAnsiTheme="majorHAnsi"/>
          <w:w w:val="95"/>
          <w:sz w:val="24"/>
          <w:szCs w:val="24"/>
        </w:rPr>
        <w:t>to</w:t>
      </w:r>
      <w:r w:rsidRPr="00344EB5">
        <w:rPr>
          <w:rFonts w:asciiTheme="majorHAnsi" w:hAnsiTheme="majorHAnsi"/>
          <w:spacing w:val="-42"/>
          <w:w w:val="95"/>
          <w:sz w:val="24"/>
          <w:szCs w:val="24"/>
        </w:rPr>
        <w:t xml:space="preserve"> </w:t>
      </w:r>
      <w:r w:rsidRPr="00344EB5">
        <w:rPr>
          <w:rFonts w:asciiTheme="majorHAnsi" w:hAnsiTheme="majorHAnsi"/>
          <w:w w:val="95"/>
          <w:sz w:val="24"/>
          <w:szCs w:val="24"/>
        </w:rPr>
        <w:t>sand</w:t>
      </w:r>
      <w:r w:rsidRPr="00344EB5">
        <w:rPr>
          <w:rFonts w:asciiTheme="majorHAnsi" w:hAnsiTheme="majorHAnsi"/>
          <w:spacing w:val="-35"/>
          <w:w w:val="95"/>
          <w:sz w:val="24"/>
          <w:szCs w:val="24"/>
        </w:rPr>
        <w:t xml:space="preserve"> </w:t>
      </w:r>
      <w:r w:rsidRPr="00344EB5">
        <w:rPr>
          <w:rFonts w:asciiTheme="majorHAnsi" w:hAnsiTheme="majorHAnsi"/>
          <w:w w:val="95"/>
          <w:sz w:val="24"/>
          <w:szCs w:val="24"/>
        </w:rPr>
        <w:t>and</w:t>
      </w:r>
      <w:r w:rsidRPr="00344EB5">
        <w:rPr>
          <w:rFonts w:asciiTheme="majorHAnsi" w:hAnsiTheme="majorHAnsi"/>
          <w:spacing w:val="-37"/>
          <w:w w:val="95"/>
          <w:sz w:val="24"/>
          <w:szCs w:val="24"/>
        </w:rPr>
        <w:t xml:space="preserve"> </w:t>
      </w:r>
      <w:r w:rsidRPr="00344EB5">
        <w:rPr>
          <w:rFonts w:asciiTheme="majorHAnsi" w:hAnsiTheme="majorHAnsi"/>
          <w:w w:val="95"/>
          <w:sz w:val="24"/>
          <w:szCs w:val="24"/>
        </w:rPr>
        <w:t>gravel</w:t>
      </w:r>
      <w:r w:rsidRPr="00737E23">
        <w:rPr>
          <w:rFonts w:asciiTheme="majorHAnsi" w:hAnsiTheme="majorHAnsi"/>
          <w:spacing w:val="-37"/>
          <w:w w:val="95"/>
          <w:sz w:val="24"/>
          <w:szCs w:val="24"/>
        </w:rPr>
        <w:t xml:space="preserve"> </w:t>
      </w:r>
      <w:r w:rsidRPr="00737E23">
        <w:rPr>
          <w:rFonts w:asciiTheme="majorHAnsi" w:hAnsiTheme="majorHAnsi"/>
          <w:w w:val="95"/>
          <w:sz w:val="24"/>
          <w:szCs w:val="24"/>
        </w:rPr>
        <w:t>extraction</w:t>
      </w:r>
      <w:r w:rsidRPr="00737E23">
        <w:rPr>
          <w:rFonts w:asciiTheme="majorHAnsi" w:hAnsiTheme="majorHAnsi"/>
          <w:spacing w:val="-35"/>
          <w:w w:val="95"/>
          <w:sz w:val="24"/>
          <w:szCs w:val="24"/>
        </w:rPr>
        <w:t xml:space="preserve"> </w:t>
      </w:r>
      <w:r w:rsidR="00344EB5" w:rsidRPr="00913899">
        <w:rPr>
          <w:rFonts w:asciiTheme="majorHAnsi" w:hAnsiTheme="majorHAnsi"/>
          <w:w w:val="95"/>
          <w:sz w:val="24"/>
          <w:szCs w:val="24"/>
        </w:rPr>
        <w:t xml:space="preserve">as well as limestone </w:t>
      </w:r>
      <w:r w:rsidR="00E918CE" w:rsidRPr="00913899">
        <w:rPr>
          <w:rFonts w:asciiTheme="majorHAnsi" w:hAnsiTheme="majorHAnsi"/>
          <w:w w:val="95"/>
          <w:sz w:val="24"/>
          <w:szCs w:val="24"/>
        </w:rPr>
        <w:t>and other hard</w:t>
      </w:r>
      <w:r w:rsidR="00D71C91">
        <w:rPr>
          <w:rFonts w:asciiTheme="majorHAnsi" w:hAnsiTheme="majorHAnsi"/>
          <w:w w:val="95"/>
          <w:sz w:val="24"/>
          <w:szCs w:val="24"/>
        </w:rPr>
        <w:t xml:space="preserve"> </w:t>
      </w:r>
      <w:r w:rsidR="00E918CE" w:rsidRPr="00913899">
        <w:rPr>
          <w:rFonts w:asciiTheme="majorHAnsi" w:hAnsiTheme="majorHAnsi"/>
          <w:w w:val="95"/>
          <w:sz w:val="24"/>
          <w:szCs w:val="24"/>
        </w:rPr>
        <w:t xml:space="preserve">rock </w:t>
      </w:r>
      <w:r w:rsidR="00344EB5" w:rsidRPr="00913899">
        <w:rPr>
          <w:rFonts w:asciiTheme="majorHAnsi" w:hAnsiTheme="majorHAnsi"/>
          <w:w w:val="95"/>
          <w:sz w:val="24"/>
          <w:szCs w:val="24"/>
        </w:rPr>
        <w:t>mining</w:t>
      </w:r>
      <w:r w:rsidR="00E918CE" w:rsidRPr="00913899">
        <w:rPr>
          <w:rFonts w:asciiTheme="majorHAnsi" w:hAnsiTheme="majorHAnsi"/>
          <w:w w:val="95"/>
          <w:sz w:val="24"/>
          <w:szCs w:val="24"/>
        </w:rPr>
        <w:t>, crushing and processing</w:t>
      </w:r>
      <w:r w:rsidR="00913899">
        <w:rPr>
          <w:rFonts w:asciiTheme="majorHAnsi" w:hAnsiTheme="majorHAnsi"/>
          <w:w w:val="95"/>
          <w:sz w:val="24"/>
          <w:szCs w:val="24"/>
        </w:rPr>
        <w:t xml:space="preserve"> </w:t>
      </w:r>
      <w:r w:rsidRPr="00737E23">
        <w:rPr>
          <w:rFonts w:asciiTheme="majorHAnsi" w:hAnsiTheme="majorHAnsi"/>
          <w:w w:val="95"/>
          <w:sz w:val="24"/>
          <w:szCs w:val="24"/>
        </w:rPr>
        <w:t>operations on</w:t>
      </w:r>
      <w:r w:rsidRPr="00737E23">
        <w:rPr>
          <w:rFonts w:asciiTheme="majorHAnsi" w:hAnsiTheme="majorHAnsi"/>
          <w:spacing w:val="-39"/>
          <w:w w:val="95"/>
          <w:sz w:val="24"/>
          <w:szCs w:val="24"/>
        </w:rPr>
        <w:t xml:space="preserve"> </w:t>
      </w:r>
      <w:r w:rsidRPr="00737E23">
        <w:rPr>
          <w:rFonts w:asciiTheme="majorHAnsi" w:hAnsiTheme="majorHAnsi"/>
          <w:w w:val="95"/>
          <w:sz w:val="24"/>
          <w:szCs w:val="24"/>
        </w:rPr>
        <w:t>the</w:t>
      </w:r>
      <w:r w:rsidRPr="00737E23">
        <w:rPr>
          <w:rFonts w:asciiTheme="majorHAnsi" w:hAnsiTheme="majorHAnsi"/>
          <w:spacing w:val="-37"/>
          <w:w w:val="95"/>
          <w:sz w:val="24"/>
          <w:szCs w:val="24"/>
        </w:rPr>
        <w:t xml:space="preserve"> </w:t>
      </w:r>
      <w:r w:rsidRPr="00737E23">
        <w:rPr>
          <w:rFonts w:asciiTheme="majorHAnsi" w:hAnsiTheme="majorHAnsi"/>
          <w:w w:val="95"/>
          <w:sz w:val="24"/>
          <w:szCs w:val="24"/>
        </w:rPr>
        <w:t>Property.</w:t>
      </w:r>
      <w:r w:rsidR="00911769">
        <w:rPr>
          <w:rFonts w:asciiTheme="majorHAnsi" w:hAnsiTheme="majorHAnsi"/>
          <w:w w:val="95"/>
          <w:sz w:val="24"/>
          <w:szCs w:val="24"/>
        </w:rPr>
        <w:t xml:space="preserve"> </w:t>
      </w:r>
      <w:r w:rsidRPr="00737E23">
        <w:rPr>
          <w:rFonts w:asciiTheme="majorHAnsi" w:hAnsiTheme="majorHAnsi"/>
          <w:spacing w:val="-15"/>
          <w:w w:val="95"/>
          <w:sz w:val="24"/>
          <w:szCs w:val="24"/>
        </w:rPr>
        <w:t xml:space="preserve"> </w:t>
      </w:r>
      <w:r w:rsidRPr="00737E23">
        <w:rPr>
          <w:rFonts w:asciiTheme="majorHAnsi" w:hAnsiTheme="majorHAnsi"/>
          <w:w w:val="95"/>
          <w:sz w:val="24"/>
          <w:szCs w:val="24"/>
        </w:rPr>
        <w:t>Othe</w:t>
      </w:r>
      <w:r w:rsidR="00AD1B41" w:rsidRPr="00737E23">
        <w:rPr>
          <w:rFonts w:asciiTheme="majorHAnsi" w:hAnsiTheme="majorHAnsi"/>
          <w:w w:val="95"/>
          <w:sz w:val="24"/>
          <w:szCs w:val="24"/>
        </w:rPr>
        <w:t xml:space="preserve">r </w:t>
      </w:r>
      <w:r w:rsidRPr="00737E23">
        <w:rPr>
          <w:rFonts w:asciiTheme="majorHAnsi" w:hAnsiTheme="majorHAnsi"/>
          <w:w w:val="95"/>
          <w:sz w:val="24"/>
          <w:szCs w:val="24"/>
        </w:rPr>
        <w:t>areas</w:t>
      </w:r>
      <w:r w:rsidRPr="00737E23">
        <w:rPr>
          <w:rFonts w:asciiTheme="majorHAnsi" w:hAnsiTheme="majorHAnsi"/>
          <w:spacing w:val="-38"/>
          <w:w w:val="95"/>
          <w:sz w:val="24"/>
          <w:szCs w:val="24"/>
        </w:rPr>
        <w:t xml:space="preserve"> </w:t>
      </w:r>
      <w:r w:rsidRPr="00737E23">
        <w:rPr>
          <w:rFonts w:asciiTheme="majorHAnsi" w:hAnsiTheme="majorHAnsi"/>
          <w:w w:val="95"/>
          <w:sz w:val="24"/>
          <w:szCs w:val="24"/>
        </w:rPr>
        <w:t>of</w:t>
      </w:r>
      <w:r w:rsidRPr="00737E23">
        <w:rPr>
          <w:rFonts w:asciiTheme="majorHAnsi" w:hAnsiTheme="majorHAnsi"/>
          <w:spacing w:val="-39"/>
          <w:w w:val="95"/>
          <w:sz w:val="24"/>
          <w:szCs w:val="24"/>
        </w:rPr>
        <w:t xml:space="preserve"> </w:t>
      </w:r>
      <w:r w:rsidRPr="00737E23">
        <w:rPr>
          <w:rFonts w:asciiTheme="majorHAnsi" w:hAnsiTheme="majorHAnsi"/>
          <w:w w:val="95"/>
          <w:sz w:val="24"/>
          <w:szCs w:val="24"/>
        </w:rPr>
        <w:t>the</w:t>
      </w:r>
      <w:r w:rsidRPr="00737E23">
        <w:rPr>
          <w:rFonts w:asciiTheme="majorHAnsi" w:hAnsiTheme="majorHAnsi"/>
          <w:spacing w:val="-37"/>
          <w:w w:val="95"/>
          <w:sz w:val="24"/>
          <w:szCs w:val="24"/>
        </w:rPr>
        <w:t xml:space="preserve"> </w:t>
      </w:r>
      <w:r w:rsidRPr="00737E23">
        <w:rPr>
          <w:rFonts w:asciiTheme="majorHAnsi" w:hAnsiTheme="majorHAnsi"/>
          <w:w w:val="95"/>
          <w:sz w:val="24"/>
          <w:szCs w:val="24"/>
        </w:rPr>
        <w:t>Property</w:t>
      </w:r>
      <w:r w:rsidRPr="00737E23">
        <w:rPr>
          <w:rFonts w:asciiTheme="majorHAnsi" w:hAnsiTheme="majorHAnsi"/>
          <w:spacing w:val="-35"/>
          <w:w w:val="95"/>
          <w:sz w:val="24"/>
          <w:szCs w:val="24"/>
        </w:rPr>
        <w:t xml:space="preserve"> </w:t>
      </w:r>
      <w:r w:rsidRPr="00737E23">
        <w:rPr>
          <w:rFonts w:asciiTheme="majorHAnsi" w:hAnsiTheme="majorHAnsi"/>
          <w:w w:val="95"/>
          <w:sz w:val="24"/>
          <w:szCs w:val="24"/>
        </w:rPr>
        <w:t>that</w:t>
      </w:r>
      <w:r w:rsidRPr="00737E23">
        <w:rPr>
          <w:rFonts w:asciiTheme="majorHAnsi" w:hAnsiTheme="majorHAnsi"/>
          <w:spacing w:val="-39"/>
          <w:w w:val="95"/>
          <w:sz w:val="24"/>
          <w:szCs w:val="24"/>
        </w:rPr>
        <w:t xml:space="preserve"> </w:t>
      </w:r>
      <w:r w:rsidRPr="00737E23">
        <w:rPr>
          <w:rFonts w:asciiTheme="majorHAnsi" w:hAnsiTheme="majorHAnsi"/>
          <w:w w:val="95"/>
          <w:sz w:val="24"/>
          <w:szCs w:val="24"/>
        </w:rPr>
        <w:t>are</w:t>
      </w:r>
      <w:r w:rsidRPr="00737E23">
        <w:rPr>
          <w:rFonts w:asciiTheme="majorHAnsi" w:hAnsiTheme="majorHAnsi"/>
          <w:spacing w:val="-35"/>
          <w:w w:val="95"/>
          <w:sz w:val="24"/>
          <w:szCs w:val="24"/>
        </w:rPr>
        <w:t xml:space="preserve"> </w:t>
      </w:r>
      <w:r w:rsidRPr="00737E23">
        <w:rPr>
          <w:rFonts w:asciiTheme="majorHAnsi" w:hAnsiTheme="majorHAnsi"/>
          <w:w w:val="95"/>
          <w:sz w:val="24"/>
          <w:szCs w:val="24"/>
        </w:rPr>
        <w:t>not</w:t>
      </w:r>
      <w:r w:rsidRPr="00737E23">
        <w:rPr>
          <w:rFonts w:asciiTheme="majorHAnsi" w:hAnsiTheme="majorHAnsi"/>
          <w:spacing w:val="-33"/>
          <w:w w:val="95"/>
          <w:sz w:val="24"/>
          <w:szCs w:val="24"/>
        </w:rPr>
        <w:t xml:space="preserve"> </w:t>
      </w:r>
      <w:r w:rsidRPr="00737E23">
        <w:rPr>
          <w:rFonts w:asciiTheme="majorHAnsi" w:hAnsiTheme="majorHAnsi"/>
          <w:w w:val="95"/>
          <w:sz w:val="24"/>
          <w:szCs w:val="24"/>
        </w:rPr>
        <w:t>being</w:t>
      </w:r>
      <w:r w:rsidRPr="00737E23">
        <w:rPr>
          <w:rFonts w:asciiTheme="majorHAnsi" w:hAnsiTheme="majorHAnsi"/>
          <w:spacing w:val="-33"/>
          <w:w w:val="95"/>
          <w:sz w:val="24"/>
          <w:szCs w:val="24"/>
        </w:rPr>
        <w:t xml:space="preserve"> </w:t>
      </w:r>
      <w:r w:rsidRPr="00737E23">
        <w:rPr>
          <w:rFonts w:asciiTheme="majorHAnsi" w:hAnsiTheme="majorHAnsi"/>
          <w:w w:val="95"/>
          <w:sz w:val="24"/>
          <w:szCs w:val="24"/>
        </w:rPr>
        <w:t>utilized</w:t>
      </w:r>
      <w:r w:rsidRPr="00737E23">
        <w:rPr>
          <w:rFonts w:asciiTheme="majorHAnsi" w:hAnsiTheme="majorHAnsi"/>
          <w:spacing w:val="-29"/>
          <w:w w:val="95"/>
          <w:sz w:val="24"/>
          <w:szCs w:val="24"/>
        </w:rPr>
        <w:t xml:space="preserve"> </w:t>
      </w:r>
      <w:r w:rsidRPr="00737E23">
        <w:rPr>
          <w:rFonts w:asciiTheme="majorHAnsi" w:hAnsiTheme="majorHAnsi"/>
          <w:w w:val="95"/>
          <w:sz w:val="24"/>
          <w:szCs w:val="24"/>
        </w:rPr>
        <w:t>by</w:t>
      </w:r>
      <w:r w:rsidRPr="00737E23">
        <w:rPr>
          <w:rFonts w:asciiTheme="majorHAnsi" w:hAnsiTheme="majorHAnsi"/>
          <w:spacing w:val="-43"/>
          <w:w w:val="95"/>
          <w:sz w:val="24"/>
          <w:szCs w:val="24"/>
        </w:rPr>
        <w:t xml:space="preserve"> </w:t>
      </w:r>
      <w:r w:rsidRPr="00737E23">
        <w:rPr>
          <w:rFonts w:asciiTheme="majorHAnsi" w:hAnsiTheme="majorHAnsi"/>
          <w:w w:val="95"/>
          <w:sz w:val="24"/>
          <w:szCs w:val="24"/>
        </w:rPr>
        <w:t>JKLMN</w:t>
      </w:r>
      <w:r w:rsidRPr="00737E23">
        <w:rPr>
          <w:rFonts w:asciiTheme="majorHAnsi" w:hAnsiTheme="majorHAnsi"/>
          <w:spacing w:val="-35"/>
          <w:w w:val="95"/>
          <w:sz w:val="24"/>
          <w:szCs w:val="24"/>
        </w:rPr>
        <w:t xml:space="preserve"> </w:t>
      </w:r>
      <w:r w:rsidRPr="00737E23">
        <w:rPr>
          <w:rFonts w:asciiTheme="majorHAnsi" w:hAnsiTheme="majorHAnsi"/>
          <w:w w:val="95"/>
          <w:sz w:val="24"/>
          <w:szCs w:val="24"/>
        </w:rPr>
        <w:t>can</w:t>
      </w:r>
      <w:r w:rsidRPr="00737E23">
        <w:rPr>
          <w:rFonts w:asciiTheme="majorHAnsi" w:hAnsiTheme="majorHAnsi"/>
          <w:spacing w:val="-31"/>
          <w:w w:val="95"/>
          <w:sz w:val="24"/>
          <w:szCs w:val="24"/>
        </w:rPr>
        <w:t xml:space="preserve"> </w:t>
      </w:r>
      <w:r w:rsidRPr="00737E23">
        <w:rPr>
          <w:rFonts w:asciiTheme="majorHAnsi" w:hAnsiTheme="majorHAnsi"/>
          <w:w w:val="95"/>
          <w:sz w:val="24"/>
          <w:szCs w:val="24"/>
        </w:rPr>
        <w:t>be utilized</w:t>
      </w:r>
      <w:r w:rsidRPr="00737E23">
        <w:rPr>
          <w:rFonts w:asciiTheme="majorHAnsi" w:hAnsiTheme="majorHAnsi"/>
          <w:spacing w:val="-8"/>
          <w:w w:val="95"/>
          <w:sz w:val="24"/>
          <w:szCs w:val="24"/>
        </w:rPr>
        <w:t xml:space="preserve"> </w:t>
      </w:r>
      <w:r w:rsidRPr="00737E23">
        <w:rPr>
          <w:rFonts w:asciiTheme="majorHAnsi" w:hAnsiTheme="majorHAnsi"/>
          <w:w w:val="95"/>
          <w:sz w:val="24"/>
          <w:szCs w:val="24"/>
        </w:rPr>
        <w:t>by</w:t>
      </w:r>
      <w:r w:rsidRPr="00737E23">
        <w:rPr>
          <w:rFonts w:asciiTheme="majorHAnsi" w:hAnsiTheme="majorHAnsi"/>
          <w:spacing w:val="-23"/>
          <w:w w:val="95"/>
          <w:sz w:val="24"/>
          <w:szCs w:val="24"/>
        </w:rPr>
        <w:t xml:space="preserve"> </w:t>
      </w:r>
      <w:r w:rsidRPr="00737E23">
        <w:rPr>
          <w:rFonts w:asciiTheme="majorHAnsi" w:hAnsiTheme="majorHAnsi"/>
          <w:w w:val="95"/>
          <w:sz w:val="24"/>
          <w:szCs w:val="24"/>
        </w:rPr>
        <w:t>Payson</w:t>
      </w:r>
      <w:r w:rsidRPr="00737E23">
        <w:rPr>
          <w:rFonts w:asciiTheme="majorHAnsi" w:hAnsiTheme="majorHAnsi"/>
          <w:spacing w:val="-10"/>
          <w:w w:val="95"/>
          <w:sz w:val="24"/>
          <w:szCs w:val="24"/>
        </w:rPr>
        <w:t xml:space="preserve"> </w:t>
      </w:r>
      <w:r w:rsidRPr="00737E23">
        <w:rPr>
          <w:rFonts w:asciiTheme="majorHAnsi" w:hAnsiTheme="majorHAnsi"/>
          <w:w w:val="95"/>
          <w:sz w:val="24"/>
          <w:szCs w:val="24"/>
        </w:rPr>
        <w:t>if</w:t>
      </w:r>
      <w:r w:rsidRPr="00737E23">
        <w:rPr>
          <w:rFonts w:asciiTheme="majorHAnsi" w:hAnsiTheme="majorHAnsi"/>
          <w:spacing w:val="-23"/>
          <w:w w:val="95"/>
          <w:sz w:val="24"/>
          <w:szCs w:val="24"/>
        </w:rPr>
        <w:t xml:space="preserve"> </w:t>
      </w:r>
      <w:r w:rsidRPr="00737E23">
        <w:rPr>
          <w:rFonts w:asciiTheme="majorHAnsi" w:hAnsiTheme="majorHAnsi"/>
          <w:w w:val="95"/>
          <w:sz w:val="24"/>
          <w:szCs w:val="24"/>
        </w:rPr>
        <w:t>it</w:t>
      </w:r>
      <w:r w:rsidRPr="00737E23">
        <w:rPr>
          <w:rFonts w:asciiTheme="majorHAnsi" w:hAnsiTheme="majorHAnsi"/>
          <w:spacing w:val="-25"/>
          <w:w w:val="95"/>
          <w:sz w:val="24"/>
          <w:szCs w:val="24"/>
        </w:rPr>
        <w:t xml:space="preserve"> </w:t>
      </w:r>
      <w:r w:rsidRPr="00737E23">
        <w:rPr>
          <w:rFonts w:asciiTheme="majorHAnsi" w:hAnsiTheme="majorHAnsi"/>
          <w:w w:val="95"/>
          <w:sz w:val="24"/>
          <w:szCs w:val="24"/>
        </w:rPr>
        <w:t>does</w:t>
      </w:r>
      <w:r w:rsidRPr="00737E23">
        <w:rPr>
          <w:rFonts w:asciiTheme="majorHAnsi" w:hAnsiTheme="majorHAnsi"/>
          <w:spacing w:val="-20"/>
          <w:w w:val="95"/>
          <w:sz w:val="24"/>
          <w:szCs w:val="24"/>
        </w:rPr>
        <w:t xml:space="preserve"> </w:t>
      </w:r>
      <w:r w:rsidRPr="00737E23">
        <w:rPr>
          <w:rFonts w:asciiTheme="majorHAnsi" w:hAnsiTheme="majorHAnsi"/>
          <w:w w:val="95"/>
          <w:sz w:val="24"/>
          <w:szCs w:val="24"/>
        </w:rPr>
        <w:t>not</w:t>
      </w:r>
      <w:r w:rsidRPr="00737E23">
        <w:rPr>
          <w:rFonts w:asciiTheme="majorHAnsi" w:hAnsiTheme="majorHAnsi"/>
          <w:spacing w:val="-19"/>
          <w:w w:val="95"/>
          <w:sz w:val="24"/>
          <w:szCs w:val="24"/>
        </w:rPr>
        <w:t xml:space="preserve"> </w:t>
      </w:r>
      <w:r w:rsidRPr="00737E23">
        <w:rPr>
          <w:rFonts w:asciiTheme="majorHAnsi" w:hAnsiTheme="majorHAnsi"/>
          <w:w w:val="95"/>
          <w:sz w:val="24"/>
          <w:szCs w:val="24"/>
        </w:rPr>
        <w:t>inte</w:t>
      </w:r>
      <w:r w:rsidR="00AD1B41" w:rsidRPr="00737E23">
        <w:rPr>
          <w:rFonts w:asciiTheme="majorHAnsi" w:hAnsiTheme="majorHAnsi"/>
          <w:w w:val="95"/>
          <w:sz w:val="24"/>
          <w:szCs w:val="24"/>
        </w:rPr>
        <w:t>rfere with</w:t>
      </w:r>
      <w:r w:rsidRPr="00737E23">
        <w:rPr>
          <w:rFonts w:asciiTheme="majorHAnsi" w:hAnsiTheme="majorHAnsi"/>
          <w:spacing w:val="-21"/>
          <w:w w:val="95"/>
          <w:sz w:val="24"/>
          <w:szCs w:val="24"/>
        </w:rPr>
        <w:t xml:space="preserve"> </w:t>
      </w:r>
      <w:r w:rsidRPr="00737E23">
        <w:rPr>
          <w:rFonts w:asciiTheme="majorHAnsi" w:hAnsiTheme="majorHAnsi"/>
          <w:w w:val="95"/>
          <w:sz w:val="24"/>
          <w:szCs w:val="24"/>
        </w:rPr>
        <w:t>JKLMN’s</w:t>
      </w:r>
      <w:r w:rsidRPr="00737E23">
        <w:rPr>
          <w:rFonts w:asciiTheme="majorHAnsi" w:hAnsiTheme="majorHAnsi"/>
          <w:spacing w:val="-20"/>
          <w:w w:val="95"/>
          <w:sz w:val="24"/>
          <w:szCs w:val="24"/>
        </w:rPr>
        <w:t xml:space="preserve"> </w:t>
      </w:r>
      <w:r w:rsidRPr="00737E23">
        <w:rPr>
          <w:rFonts w:asciiTheme="majorHAnsi" w:hAnsiTheme="majorHAnsi"/>
          <w:w w:val="95"/>
          <w:sz w:val="24"/>
          <w:szCs w:val="24"/>
        </w:rPr>
        <w:t>operation</w:t>
      </w:r>
      <w:r w:rsidR="00E918CE">
        <w:rPr>
          <w:rFonts w:asciiTheme="majorHAnsi" w:hAnsiTheme="majorHAnsi"/>
          <w:w w:val="95"/>
          <w:sz w:val="24"/>
          <w:szCs w:val="24"/>
        </w:rPr>
        <w:t>s</w:t>
      </w:r>
      <w:r w:rsidRPr="00737E23">
        <w:rPr>
          <w:rFonts w:asciiTheme="majorHAnsi" w:hAnsiTheme="majorHAnsi"/>
          <w:w w:val="95"/>
          <w:sz w:val="24"/>
          <w:szCs w:val="24"/>
        </w:rPr>
        <w:t>.</w:t>
      </w:r>
      <w:r w:rsidRPr="00737E23">
        <w:rPr>
          <w:rFonts w:asciiTheme="majorHAnsi" w:hAnsiTheme="majorHAnsi"/>
          <w:spacing w:val="-20"/>
          <w:w w:val="95"/>
          <w:sz w:val="24"/>
          <w:szCs w:val="24"/>
        </w:rPr>
        <w:t xml:space="preserve"> </w:t>
      </w:r>
      <w:r w:rsidR="00E918CE">
        <w:rPr>
          <w:rFonts w:asciiTheme="majorHAnsi" w:hAnsiTheme="majorHAnsi"/>
          <w:spacing w:val="-20"/>
          <w:w w:val="95"/>
          <w:sz w:val="24"/>
          <w:szCs w:val="24"/>
        </w:rPr>
        <w:t xml:space="preserve">JKLMN </w:t>
      </w:r>
      <w:r w:rsidR="00E918CE" w:rsidRPr="00913899">
        <w:rPr>
          <w:rFonts w:asciiTheme="majorHAnsi" w:hAnsiTheme="majorHAnsi"/>
          <w:w w:val="95"/>
          <w:sz w:val="24"/>
          <w:szCs w:val="24"/>
        </w:rPr>
        <w:t>shall have the option</w:t>
      </w:r>
      <w:r w:rsidR="00E918CE">
        <w:rPr>
          <w:rFonts w:asciiTheme="majorHAnsi" w:hAnsiTheme="majorHAnsi"/>
          <w:spacing w:val="-20"/>
          <w:w w:val="95"/>
          <w:sz w:val="24"/>
          <w:szCs w:val="24"/>
        </w:rPr>
        <w:t xml:space="preserve"> to </w:t>
      </w:r>
      <w:r w:rsidRPr="00737E23">
        <w:rPr>
          <w:rFonts w:asciiTheme="majorHAnsi" w:hAnsiTheme="majorHAnsi"/>
          <w:sz w:val="24"/>
          <w:szCs w:val="24"/>
        </w:rPr>
        <w:t>renew</w:t>
      </w:r>
      <w:r w:rsidR="00E918CE">
        <w:rPr>
          <w:rFonts w:asciiTheme="majorHAnsi" w:hAnsiTheme="majorHAnsi"/>
          <w:sz w:val="24"/>
          <w:szCs w:val="24"/>
        </w:rPr>
        <w:t xml:space="preserve"> the Lease</w:t>
      </w:r>
      <w:r w:rsidRPr="00737E23">
        <w:rPr>
          <w:rFonts w:asciiTheme="majorHAnsi" w:hAnsiTheme="majorHAnsi"/>
          <w:spacing w:val="-28"/>
          <w:sz w:val="24"/>
          <w:szCs w:val="24"/>
        </w:rPr>
        <w:t xml:space="preserve"> </w:t>
      </w:r>
      <w:r w:rsidR="00E918CE">
        <w:rPr>
          <w:rFonts w:asciiTheme="majorHAnsi" w:hAnsiTheme="majorHAnsi"/>
          <w:sz w:val="24"/>
          <w:szCs w:val="24"/>
        </w:rPr>
        <w:t xml:space="preserve">upon the same terms as set forth herein </w:t>
      </w:r>
      <w:r w:rsidRPr="00911769">
        <w:rPr>
          <w:rFonts w:asciiTheme="majorHAnsi" w:hAnsiTheme="majorHAnsi"/>
          <w:w w:val="95"/>
          <w:sz w:val="24"/>
          <w:szCs w:val="24"/>
        </w:rPr>
        <w:t xml:space="preserve">for </w:t>
      </w:r>
      <w:r w:rsidR="00CB0C2B">
        <w:rPr>
          <w:rFonts w:asciiTheme="majorHAnsi" w:hAnsiTheme="majorHAnsi"/>
          <w:w w:val="95"/>
          <w:sz w:val="24"/>
          <w:szCs w:val="24"/>
        </w:rPr>
        <w:t>an</w:t>
      </w:r>
      <w:r w:rsidR="00CB0C2B" w:rsidRPr="00911769">
        <w:rPr>
          <w:rFonts w:asciiTheme="majorHAnsi" w:hAnsiTheme="majorHAnsi"/>
          <w:w w:val="95"/>
          <w:sz w:val="24"/>
          <w:szCs w:val="24"/>
        </w:rPr>
        <w:t xml:space="preserve"> </w:t>
      </w:r>
      <w:r w:rsidRPr="00911769">
        <w:rPr>
          <w:rFonts w:asciiTheme="majorHAnsi" w:hAnsiTheme="majorHAnsi"/>
          <w:w w:val="95"/>
          <w:sz w:val="24"/>
          <w:szCs w:val="24"/>
        </w:rPr>
        <w:t xml:space="preserve">additional </w:t>
      </w:r>
      <w:r w:rsidR="00E43182">
        <w:rPr>
          <w:rFonts w:asciiTheme="majorHAnsi" w:hAnsiTheme="majorHAnsi"/>
          <w:w w:val="95"/>
          <w:sz w:val="24"/>
          <w:szCs w:val="24"/>
        </w:rPr>
        <w:t xml:space="preserve">ten (10) </w:t>
      </w:r>
      <w:r w:rsidRPr="00F41724">
        <w:rPr>
          <w:rFonts w:asciiTheme="majorHAnsi" w:hAnsiTheme="majorHAnsi"/>
          <w:w w:val="95"/>
          <w:sz w:val="24"/>
          <w:szCs w:val="24"/>
        </w:rPr>
        <w:t>ye</w:t>
      </w:r>
      <w:r w:rsidR="00EE5329" w:rsidRPr="00F41724">
        <w:rPr>
          <w:rFonts w:asciiTheme="majorHAnsi" w:hAnsiTheme="majorHAnsi"/>
          <w:w w:val="95"/>
          <w:sz w:val="24"/>
          <w:szCs w:val="24"/>
        </w:rPr>
        <w:t>ar</w:t>
      </w:r>
      <w:r w:rsidR="00911769">
        <w:rPr>
          <w:rFonts w:asciiTheme="majorHAnsi" w:hAnsiTheme="majorHAnsi"/>
          <w:w w:val="95"/>
          <w:sz w:val="24"/>
          <w:szCs w:val="24"/>
        </w:rPr>
        <w:t xml:space="preserve"> term</w:t>
      </w:r>
      <w:r w:rsidRPr="00911769">
        <w:rPr>
          <w:rFonts w:asciiTheme="majorHAnsi" w:hAnsiTheme="majorHAnsi"/>
          <w:w w:val="95"/>
          <w:sz w:val="24"/>
          <w:szCs w:val="24"/>
        </w:rPr>
        <w:t xml:space="preserve"> </w:t>
      </w:r>
      <w:r w:rsidR="008A2472">
        <w:rPr>
          <w:rFonts w:asciiTheme="majorHAnsi" w:hAnsiTheme="majorHAnsi"/>
          <w:w w:val="95"/>
          <w:sz w:val="24"/>
          <w:szCs w:val="24"/>
        </w:rPr>
        <w:t>by providing written notice to Payson at least ninety (90) days prior to the expiration of the initial term</w:t>
      </w:r>
      <w:r w:rsidRPr="00737E23">
        <w:rPr>
          <w:rFonts w:asciiTheme="majorHAnsi" w:hAnsiTheme="majorHAnsi"/>
          <w:sz w:val="24"/>
          <w:szCs w:val="24"/>
        </w:rPr>
        <w:t>.</w:t>
      </w:r>
    </w:p>
    <w:p w14:paraId="700118EF" w14:textId="77777777" w:rsidR="00A40688" w:rsidRPr="00737E23" w:rsidRDefault="00A40688">
      <w:pPr>
        <w:pStyle w:val="BodyText"/>
        <w:spacing w:before="3"/>
        <w:rPr>
          <w:rFonts w:asciiTheme="majorHAnsi" w:hAnsiTheme="majorHAnsi" w:cs="Times New Roman"/>
          <w:sz w:val="24"/>
          <w:szCs w:val="24"/>
        </w:rPr>
      </w:pPr>
    </w:p>
    <w:p w14:paraId="75267338" w14:textId="2D2C89C7" w:rsidR="00A40688" w:rsidRPr="00737E23" w:rsidRDefault="007F761B" w:rsidP="00F41724">
      <w:pPr>
        <w:pStyle w:val="ListParagraph"/>
        <w:numPr>
          <w:ilvl w:val="0"/>
          <w:numId w:val="3"/>
        </w:numPr>
        <w:spacing w:line="225" w:lineRule="auto"/>
        <w:ind w:left="1080" w:right="101" w:hanging="360"/>
        <w:jc w:val="both"/>
        <w:rPr>
          <w:rFonts w:asciiTheme="majorHAnsi" w:hAnsiTheme="majorHAnsi" w:cs="Times New Roman"/>
          <w:sz w:val="24"/>
          <w:szCs w:val="24"/>
        </w:rPr>
      </w:pPr>
      <w:r w:rsidRPr="00F41724">
        <w:rPr>
          <w:rFonts w:asciiTheme="majorHAnsi" w:eastAsia="Times New Roman" w:hAnsiTheme="majorHAnsi" w:cs="Times New Roman"/>
          <w:sz w:val="24"/>
          <w:szCs w:val="24"/>
        </w:rPr>
        <w:t xml:space="preserve">JKLMN agrees to pay Payson as a </w:t>
      </w:r>
      <w:r w:rsidR="002539CE" w:rsidRPr="00F41724">
        <w:rPr>
          <w:rFonts w:asciiTheme="majorHAnsi" w:eastAsia="Times New Roman" w:hAnsiTheme="majorHAnsi" w:cs="Times New Roman"/>
          <w:sz w:val="24"/>
          <w:szCs w:val="24"/>
        </w:rPr>
        <w:t>r</w:t>
      </w:r>
      <w:r w:rsidRPr="00F41724">
        <w:rPr>
          <w:rFonts w:asciiTheme="majorHAnsi" w:eastAsia="Times New Roman" w:hAnsiTheme="majorHAnsi" w:cs="Times New Roman"/>
          <w:sz w:val="24"/>
          <w:szCs w:val="24"/>
        </w:rPr>
        <w:t>oyalty for t</w:t>
      </w:r>
      <w:r w:rsidR="002539CE" w:rsidRPr="00F41724">
        <w:rPr>
          <w:rFonts w:asciiTheme="majorHAnsi" w:eastAsia="Times New Roman" w:hAnsiTheme="majorHAnsi" w:cs="Times New Roman"/>
          <w:sz w:val="24"/>
          <w:szCs w:val="24"/>
        </w:rPr>
        <w:t>he use</w:t>
      </w:r>
      <w:r w:rsidRPr="00F41724">
        <w:rPr>
          <w:rFonts w:asciiTheme="majorHAnsi" w:eastAsia="Times New Roman" w:hAnsiTheme="majorHAnsi" w:cs="Times New Roman"/>
          <w:sz w:val="24"/>
          <w:szCs w:val="24"/>
        </w:rPr>
        <w:t xml:space="preserve"> of and extraction of</w:t>
      </w:r>
      <w:r w:rsidR="002539CE" w:rsidRPr="00F41724">
        <w:rPr>
          <w:rFonts w:asciiTheme="majorHAnsi" w:eastAsia="Times New Roman" w:hAnsiTheme="majorHAnsi" w:cs="Times New Roman"/>
          <w:sz w:val="24"/>
          <w:szCs w:val="24"/>
        </w:rPr>
        <w:t xml:space="preserve"> materials</w:t>
      </w:r>
      <w:r w:rsidRPr="00F41724">
        <w:rPr>
          <w:rFonts w:asciiTheme="majorHAnsi" w:eastAsia="Times New Roman" w:hAnsiTheme="majorHAnsi" w:cs="Times New Roman"/>
          <w:sz w:val="24"/>
          <w:szCs w:val="24"/>
        </w:rPr>
        <w:t xml:space="preserve"> f</w:t>
      </w:r>
      <w:r w:rsidR="002539CE" w:rsidRPr="00F41724">
        <w:rPr>
          <w:rFonts w:asciiTheme="majorHAnsi" w:eastAsia="Times New Roman" w:hAnsiTheme="majorHAnsi" w:cs="Times New Roman"/>
          <w:sz w:val="24"/>
          <w:szCs w:val="24"/>
        </w:rPr>
        <w:t>rom</w:t>
      </w:r>
      <w:r w:rsidRPr="00F41724">
        <w:rPr>
          <w:rFonts w:asciiTheme="majorHAnsi" w:eastAsia="Times New Roman" w:hAnsiTheme="majorHAnsi" w:cs="Times New Roman"/>
          <w:sz w:val="24"/>
          <w:szCs w:val="24"/>
        </w:rPr>
        <w:t xml:space="preserve"> the Property (“Royalty”) the s</w:t>
      </w:r>
      <w:r w:rsidR="0092063F" w:rsidRPr="00F41724">
        <w:rPr>
          <w:rFonts w:asciiTheme="majorHAnsi" w:eastAsia="Times New Roman" w:hAnsiTheme="majorHAnsi" w:cs="Times New Roman"/>
          <w:sz w:val="24"/>
          <w:szCs w:val="24"/>
        </w:rPr>
        <w:t>um</w:t>
      </w:r>
      <w:r w:rsidRPr="00F41724">
        <w:rPr>
          <w:rFonts w:asciiTheme="majorHAnsi" w:eastAsia="Times New Roman" w:hAnsiTheme="majorHAnsi" w:cs="Times New Roman"/>
          <w:sz w:val="24"/>
          <w:szCs w:val="24"/>
        </w:rPr>
        <w:t xml:space="preserve"> of $</w:t>
      </w:r>
      <w:r w:rsidR="00D51ADE">
        <w:rPr>
          <w:rFonts w:asciiTheme="majorHAnsi" w:eastAsia="Times New Roman" w:hAnsiTheme="majorHAnsi" w:cs="Times New Roman"/>
          <w:sz w:val="24"/>
          <w:szCs w:val="24"/>
        </w:rPr>
        <w:t>0.80</w:t>
      </w:r>
      <w:r w:rsidR="008128C4" w:rsidRPr="00F41724">
        <w:rPr>
          <w:rFonts w:asciiTheme="majorHAnsi" w:eastAsia="Times New Roman" w:hAnsiTheme="majorHAnsi" w:cs="Times New Roman"/>
          <w:sz w:val="24"/>
          <w:szCs w:val="24"/>
        </w:rPr>
        <w:t xml:space="preserve"> </w:t>
      </w:r>
      <w:r w:rsidRPr="00F41724">
        <w:rPr>
          <w:rFonts w:asciiTheme="majorHAnsi" w:eastAsia="Times New Roman" w:hAnsiTheme="majorHAnsi" w:cs="Times New Roman"/>
          <w:sz w:val="24"/>
          <w:szCs w:val="24"/>
        </w:rPr>
        <w:t xml:space="preserve">per ton. A </w:t>
      </w:r>
      <w:r w:rsidR="00E918CE" w:rsidRPr="00F41724">
        <w:rPr>
          <w:rFonts w:asciiTheme="majorHAnsi" w:eastAsia="Times New Roman" w:hAnsiTheme="majorHAnsi" w:cs="Times New Roman"/>
          <w:sz w:val="24"/>
          <w:szCs w:val="24"/>
        </w:rPr>
        <w:t xml:space="preserve">reduced </w:t>
      </w:r>
      <w:r w:rsidRPr="00F41724">
        <w:rPr>
          <w:rFonts w:asciiTheme="majorHAnsi" w:eastAsia="Times New Roman" w:hAnsiTheme="majorHAnsi" w:cs="Times New Roman"/>
          <w:sz w:val="24"/>
          <w:szCs w:val="24"/>
        </w:rPr>
        <w:t>$0.</w:t>
      </w:r>
      <w:r w:rsidR="00911769">
        <w:rPr>
          <w:rFonts w:asciiTheme="majorHAnsi" w:eastAsia="Times New Roman" w:hAnsiTheme="majorHAnsi" w:cs="Times New Roman"/>
          <w:sz w:val="24"/>
          <w:szCs w:val="24"/>
        </w:rPr>
        <w:t>5</w:t>
      </w:r>
      <w:r w:rsidRPr="00F41724">
        <w:rPr>
          <w:rFonts w:asciiTheme="majorHAnsi" w:eastAsia="Times New Roman" w:hAnsiTheme="majorHAnsi" w:cs="Times New Roman"/>
          <w:sz w:val="24"/>
          <w:szCs w:val="24"/>
        </w:rPr>
        <w:t>0 Royalty s</w:t>
      </w:r>
      <w:r w:rsidR="0092063F" w:rsidRPr="00F41724">
        <w:rPr>
          <w:rFonts w:asciiTheme="majorHAnsi" w:eastAsia="Times New Roman" w:hAnsiTheme="majorHAnsi" w:cs="Times New Roman"/>
          <w:sz w:val="24"/>
          <w:szCs w:val="24"/>
        </w:rPr>
        <w:t>ha</w:t>
      </w:r>
      <w:r w:rsidRPr="00F41724">
        <w:rPr>
          <w:rFonts w:asciiTheme="majorHAnsi" w:eastAsia="Times New Roman" w:hAnsiTheme="majorHAnsi" w:cs="Times New Roman"/>
          <w:sz w:val="24"/>
          <w:szCs w:val="24"/>
        </w:rPr>
        <w:t xml:space="preserve">ll be paid </w:t>
      </w:r>
      <w:r w:rsidR="0092063F" w:rsidRPr="00F41724">
        <w:rPr>
          <w:rFonts w:asciiTheme="majorHAnsi" w:eastAsia="Times New Roman" w:hAnsiTheme="majorHAnsi" w:cs="Times New Roman"/>
          <w:sz w:val="24"/>
          <w:szCs w:val="24"/>
        </w:rPr>
        <w:t>t</w:t>
      </w:r>
      <w:r w:rsidRPr="00F41724">
        <w:rPr>
          <w:rFonts w:asciiTheme="majorHAnsi" w:eastAsia="Times New Roman" w:hAnsiTheme="majorHAnsi" w:cs="Times New Roman"/>
          <w:sz w:val="24"/>
          <w:szCs w:val="24"/>
        </w:rPr>
        <w:t>o Payson on single</w:t>
      </w:r>
      <w:r w:rsidR="0092063F" w:rsidRPr="00F41724">
        <w:rPr>
          <w:rFonts w:asciiTheme="majorHAnsi" w:eastAsia="Times New Roman" w:hAnsiTheme="majorHAnsi" w:cs="Times New Roman"/>
          <w:sz w:val="24"/>
          <w:szCs w:val="24"/>
        </w:rPr>
        <w:t xml:space="preserve"> </w:t>
      </w:r>
      <w:r w:rsidRPr="00F41724">
        <w:rPr>
          <w:rFonts w:asciiTheme="majorHAnsi" w:eastAsia="Times New Roman" w:hAnsiTheme="majorHAnsi" w:cs="Times New Roman"/>
          <w:sz w:val="24"/>
          <w:szCs w:val="24"/>
        </w:rPr>
        <w:t>jobs w</w:t>
      </w:r>
      <w:r w:rsidR="0092063F" w:rsidRPr="00F41724">
        <w:rPr>
          <w:rFonts w:asciiTheme="majorHAnsi" w:eastAsia="Times New Roman" w:hAnsiTheme="majorHAnsi" w:cs="Times New Roman"/>
          <w:sz w:val="24"/>
          <w:szCs w:val="24"/>
        </w:rPr>
        <w:t>ho</w:t>
      </w:r>
      <w:r w:rsidRPr="00F41724">
        <w:rPr>
          <w:rFonts w:asciiTheme="majorHAnsi" w:eastAsia="Times New Roman" w:hAnsiTheme="majorHAnsi" w:cs="Times New Roman"/>
          <w:sz w:val="24"/>
          <w:szCs w:val="24"/>
        </w:rPr>
        <w:t>se volu</w:t>
      </w:r>
      <w:r w:rsidR="0092063F" w:rsidRPr="00F41724">
        <w:rPr>
          <w:rFonts w:asciiTheme="majorHAnsi" w:eastAsia="Times New Roman" w:hAnsiTheme="majorHAnsi" w:cs="Times New Roman"/>
          <w:sz w:val="24"/>
          <w:szCs w:val="24"/>
        </w:rPr>
        <w:t>me</w:t>
      </w:r>
      <w:r w:rsidRPr="00F41724">
        <w:rPr>
          <w:rFonts w:asciiTheme="majorHAnsi" w:eastAsia="Times New Roman" w:hAnsiTheme="majorHAnsi" w:cs="Times New Roman"/>
          <w:sz w:val="24"/>
          <w:szCs w:val="24"/>
        </w:rPr>
        <w:t xml:space="preserve"> exceeds 250,000 tons. </w:t>
      </w:r>
      <w:r w:rsidR="008128C4" w:rsidRPr="00F41724">
        <w:rPr>
          <w:rFonts w:asciiTheme="majorHAnsi" w:eastAsia="Times New Roman" w:hAnsiTheme="majorHAnsi" w:cs="Times New Roman"/>
          <w:sz w:val="24"/>
          <w:szCs w:val="24"/>
        </w:rPr>
        <w:t>Upon completion of power to the scales t</w:t>
      </w:r>
      <w:r w:rsidRPr="00F41724">
        <w:rPr>
          <w:rFonts w:asciiTheme="majorHAnsi" w:eastAsia="Times New Roman" w:hAnsiTheme="majorHAnsi" w:cs="Times New Roman"/>
          <w:sz w:val="24"/>
          <w:szCs w:val="24"/>
        </w:rPr>
        <w:t>he amount of</w:t>
      </w:r>
      <w:r w:rsidR="0092063F" w:rsidRPr="00F41724">
        <w:rPr>
          <w:rFonts w:asciiTheme="majorHAnsi" w:eastAsia="Times New Roman" w:hAnsiTheme="majorHAnsi" w:cs="Times New Roman"/>
          <w:sz w:val="24"/>
          <w:szCs w:val="24"/>
        </w:rPr>
        <w:t xml:space="preserve"> </w:t>
      </w:r>
      <w:r w:rsidRPr="00F41724">
        <w:rPr>
          <w:rFonts w:asciiTheme="majorHAnsi" w:eastAsia="Times New Roman" w:hAnsiTheme="majorHAnsi" w:cs="Times New Roman"/>
          <w:sz w:val="24"/>
          <w:szCs w:val="24"/>
        </w:rPr>
        <w:t>to</w:t>
      </w:r>
      <w:r w:rsidR="0092063F" w:rsidRPr="00F41724">
        <w:rPr>
          <w:rFonts w:asciiTheme="majorHAnsi" w:eastAsia="Times New Roman" w:hAnsiTheme="majorHAnsi" w:cs="Times New Roman"/>
          <w:sz w:val="24"/>
          <w:szCs w:val="24"/>
        </w:rPr>
        <w:t>n</w:t>
      </w:r>
      <w:r w:rsidRPr="00F41724">
        <w:rPr>
          <w:rFonts w:asciiTheme="majorHAnsi" w:eastAsia="Times New Roman" w:hAnsiTheme="majorHAnsi" w:cs="Times New Roman"/>
          <w:sz w:val="24"/>
          <w:szCs w:val="24"/>
        </w:rPr>
        <w:t>nage of material removed shall be weighed at the</w:t>
      </w:r>
      <w:r w:rsidR="0092063F" w:rsidRPr="00F41724">
        <w:rPr>
          <w:rFonts w:asciiTheme="majorHAnsi" w:eastAsia="Times New Roman" w:hAnsiTheme="majorHAnsi" w:cs="Times New Roman"/>
          <w:sz w:val="24"/>
          <w:szCs w:val="24"/>
        </w:rPr>
        <w:t xml:space="preserve"> ne</w:t>
      </w:r>
      <w:r w:rsidRPr="00F41724">
        <w:rPr>
          <w:rFonts w:asciiTheme="majorHAnsi" w:eastAsia="Times New Roman" w:hAnsiTheme="majorHAnsi" w:cs="Times New Roman"/>
          <w:sz w:val="24"/>
          <w:szCs w:val="24"/>
        </w:rPr>
        <w:t>w scales, and a w</w:t>
      </w:r>
      <w:r w:rsidR="0092063F" w:rsidRPr="00F41724">
        <w:rPr>
          <w:rFonts w:asciiTheme="majorHAnsi" w:eastAsia="Times New Roman" w:hAnsiTheme="majorHAnsi" w:cs="Times New Roman"/>
          <w:sz w:val="24"/>
          <w:szCs w:val="24"/>
        </w:rPr>
        <w:t>eig</w:t>
      </w:r>
      <w:r w:rsidRPr="00F41724">
        <w:rPr>
          <w:rFonts w:asciiTheme="majorHAnsi" w:eastAsia="Times New Roman" w:hAnsiTheme="majorHAnsi" w:cs="Times New Roman"/>
          <w:sz w:val="24"/>
          <w:szCs w:val="24"/>
        </w:rPr>
        <w:t>h slip s</w:t>
      </w:r>
      <w:r w:rsidR="0092063F" w:rsidRPr="00F41724">
        <w:rPr>
          <w:rFonts w:asciiTheme="majorHAnsi" w:eastAsia="Times New Roman" w:hAnsiTheme="majorHAnsi" w:cs="Times New Roman"/>
          <w:sz w:val="24"/>
          <w:szCs w:val="24"/>
        </w:rPr>
        <w:t>h</w:t>
      </w:r>
      <w:r w:rsidRPr="00F41724">
        <w:rPr>
          <w:rFonts w:asciiTheme="majorHAnsi" w:eastAsia="Times New Roman" w:hAnsiTheme="majorHAnsi" w:cs="Times New Roman"/>
          <w:sz w:val="24"/>
          <w:szCs w:val="24"/>
        </w:rPr>
        <w:t>all be giv</w:t>
      </w:r>
      <w:r w:rsidR="0092063F" w:rsidRPr="00F41724">
        <w:rPr>
          <w:rFonts w:asciiTheme="majorHAnsi" w:eastAsia="Times New Roman" w:hAnsiTheme="majorHAnsi" w:cs="Times New Roman"/>
          <w:sz w:val="24"/>
          <w:szCs w:val="24"/>
        </w:rPr>
        <w:t>en</w:t>
      </w:r>
      <w:r w:rsidRPr="00F41724">
        <w:rPr>
          <w:rFonts w:asciiTheme="majorHAnsi" w:eastAsia="Times New Roman" w:hAnsiTheme="majorHAnsi" w:cs="Times New Roman"/>
          <w:sz w:val="24"/>
          <w:szCs w:val="24"/>
        </w:rPr>
        <w:t xml:space="preserve"> to the driver at the time eac</w:t>
      </w:r>
      <w:r w:rsidR="0092063F" w:rsidRPr="00F41724">
        <w:rPr>
          <w:rFonts w:asciiTheme="majorHAnsi" w:eastAsia="Times New Roman" w:hAnsiTheme="majorHAnsi" w:cs="Times New Roman"/>
          <w:sz w:val="24"/>
          <w:szCs w:val="24"/>
        </w:rPr>
        <w:t>h</w:t>
      </w:r>
      <w:r w:rsidRPr="00F41724">
        <w:rPr>
          <w:rFonts w:asciiTheme="majorHAnsi" w:eastAsia="Times New Roman" w:hAnsiTheme="majorHAnsi" w:cs="Times New Roman"/>
          <w:sz w:val="24"/>
          <w:szCs w:val="24"/>
        </w:rPr>
        <w:t xml:space="preserve"> load is weighed. A copy o</w:t>
      </w:r>
      <w:r w:rsidR="0092063F" w:rsidRPr="00F41724">
        <w:rPr>
          <w:rFonts w:asciiTheme="majorHAnsi" w:eastAsia="Times New Roman" w:hAnsiTheme="majorHAnsi" w:cs="Times New Roman"/>
          <w:sz w:val="24"/>
          <w:szCs w:val="24"/>
        </w:rPr>
        <w:t xml:space="preserve">f the weigh </w:t>
      </w:r>
      <w:r w:rsidRPr="00F41724">
        <w:rPr>
          <w:rFonts w:asciiTheme="majorHAnsi" w:eastAsia="Times New Roman" w:hAnsiTheme="majorHAnsi" w:cs="Times New Roman"/>
          <w:sz w:val="24"/>
          <w:szCs w:val="24"/>
        </w:rPr>
        <w:t xml:space="preserve">slip shall also be </w:t>
      </w:r>
      <w:r w:rsidR="0092063F" w:rsidRPr="00F41724">
        <w:rPr>
          <w:rFonts w:asciiTheme="majorHAnsi" w:eastAsia="Times New Roman" w:hAnsiTheme="majorHAnsi" w:cs="Times New Roman"/>
          <w:sz w:val="24"/>
          <w:szCs w:val="24"/>
        </w:rPr>
        <w:t>given</w:t>
      </w:r>
      <w:r w:rsidRPr="00F41724">
        <w:rPr>
          <w:rFonts w:asciiTheme="majorHAnsi" w:eastAsia="Times New Roman" w:hAnsiTheme="majorHAnsi" w:cs="Times New Roman"/>
          <w:sz w:val="24"/>
          <w:szCs w:val="24"/>
        </w:rPr>
        <w:t xml:space="preserve"> to Payson. T</w:t>
      </w:r>
      <w:r w:rsidR="0092063F" w:rsidRPr="00F41724">
        <w:rPr>
          <w:rFonts w:asciiTheme="majorHAnsi" w:eastAsia="Times New Roman" w:hAnsiTheme="majorHAnsi" w:cs="Times New Roman"/>
          <w:sz w:val="24"/>
          <w:szCs w:val="24"/>
        </w:rPr>
        <w:t>he amount of tonnage in any given month shall be calculated</w:t>
      </w:r>
      <w:r w:rsidRPr="00F41724">
        <w:rPr>
          <w:rFonts w:asciiTheme="majorHAnsi" w:eastAsia="Times New Roman" w:hAnsiTheme="majorHAnsi" w:cs="Times New Roman"/>
          <w:sz w:val="24"/>
          <w:szCs w:val="24"/>
        </w:rPr>
        <w:t xml:space="preserve"> by Payson and sent to JKLMN no late</w:t>
      </w:r>
      <w:r w:rsidR="0092063F" w:rsidRPr="00F41724">
        <w:rPr>
          <w:rFonts w:asciiTheme="majorHAnsi" w:eastAsia="Times New Roman" w:hAnsiTheme="majorHAnsi" w:cs="Times New Roman"/>
          <w:sz w:val="24"/>
          <w:szCs w:val="24"/>
        </w:rPr>
        <w:t xml:space="preserve">r than the fifteenth </w:t>
      </w:r>
      <w:r w:rsidRPr="00F41724">
        <w:rPr>
          <w:rFonts w:asciiTheme="majorHAnsi" w:eastAsia="Times New Roman" w:hAnsiTheme="majorHAnsi" w:cs="Times New Roman"/>
          <w:sz w:val="24"/>
          <w:szCs w:val="24"/>
        </w:rPr>
        <w:t>(15</w:t>
      </w:r>
      <w:r w:rsidR="0092063F" w:rsidRPr="00F41724">
        <w:rPr>
          <w:rFonts w:asciiTheme="majorHAnsi" w:eastAsia="Times New Roman" w:hAnsiTheme="majorHAnsi" w:cs="Times New Roman"/>
          <w:sz w:val="24"/>
          <w:szCs w:val="24"/>
        </w:rPr>
        <w:t>th</w:t>
      </w:r>
      <w:r w:rsidRPr="00F41724">
        <w:rPr>
          <w:rFonts w:asciiTheme="majorHAnsi" w:eastAsia="Times New Roman" w:hAnsiTheme="majorHAnsi" w:cs="Times New Roman"/>
          <w:sz w:val="24"/>
          <w:szCs w:val="24"/>
        </w:rPr>
        <w:t>) o</w:t>
      </w:r>
      <w:r w:rsidR="0092063F" w:rsidRPr="00F41724">
        <w:rPr>
          <w:rFonts w:asciiTheme="majorHAnsi" w:eastAsia="Times New Roman" w:hAnsiTheme="majorHAnsi" w:cs="Times New Roman"/>
          <w:sz w:val="24"/>
          <w:szCs w:val="24"/>
        </w:rPr>
        <w:t xml:space="preserve">f the month following its removal and </w:t>
      </w:r>
      <w:r w:rsidRPr="00F41724">
        <w:rPr>
          <w:rFonts w:asciiTheme="majorHAnsi" w:eastAsia="Times New Roman" w:hAnsiTheme="majorHAnsi" w:cs="Times New Roman"/>
          <w:sz w:val="24"/>
          <w:szCs w:val="24"/>
        </w:rPr>
        <w:t>shall be paid for by JKLMN no late</w:t>
      </w:r>
      <w:r w:rsidR="0092063F" w:rsidRPr="00F41724">
        <w:rPr>
          <w:rFonts w:asciiTheme="majorHAnsi" w:eastAsia="Times New Roman" w:hAnsiTheme="majorHAnsi" w:cs="Times New Roman"/>
          <w:sz w:val="24"/>
          <w:szCs w:val="24"/>
        </w:rPr>
        <w:t>r than</w:t>
      </w:r>
      <w:r w:rsidRPr="00F41724">
        <w:rPr>
          <w:rFonts w:asciiTheme="majorHAnsi" w:eastAsia="Times New Roman" w:hAnsiTheme="majorHAnsi" w:cs="Times New Roman"/>
          <w:sz w:val="24"/>
          <w:szCs w:val="24"/>
        </w:rPr>
        <w:t xml:space="preserve"> the t</w:t>
      </w:r>
      <w:r w:rsidR="0092063F" w:rsidRPr="00F41724">
        <w:rPr>
          <w:rFonts w:asciiTheme="majorHAnsi" w:eastAsia="Times New Roman" w:hAnsiTheme="majorHAnsi" w:cs="Times New Roman"/>
          <w:sz w:val="24"/>
          <w:szCs w:val="24"/>
        </w:rPr>
        <w:t>hirtieth</w:t>
      </w:r>
      <w:r w:rsidRPr="00F41724">
        <w:rPr>
          <w:rFonts w:asciiTheme="majorHAnsi" w:eastAsia="Times New Roman" w:hAnsiTheme="majorHAnsi" w:cs="Times New Roman"/>
          <w:sz w:val="24"/>
          <w:szCs w:val="24"/>
        </w:rPr>
        <w:t xml:space="preserve"> (3</w:t>
      </w:r>
      <w:r w:rsidR="0092063F" w:rsidRPr="00F41724">
        <w:rPr>
          <w:rFonts w:asciiTheme="majorHAnsi" w:eastAsia="Times New Roman" w:hAnsiTheme="majorHAnsi" w:cs="Times New Roman"/>
          <w:sz w:val="24"/>
          <w:szCs w:val="24"/>
        </w:rPr>
        <w:t>0th</w:t>
      </w:r>
      <w:r w:rsidRPr="00F41724">
        <w:rPr>
          <w:rFonts w:asciiTheme="majorHAnsi" w:eastAsia="Times New Roman" w:hAnsiTheme="majorHAnsi" w:cs="Times New Roman"/>
          <w:sz w:val="24"/>
          <w:szCs w:val="24"/>
        </w:rPr>
        <w:t xml:space="preserve">) of the month </w:t>
      </w:r>
      <w:r w:rsidR="0092063F" w:rsidRPr="00F41724">
        <w:rPr>
          <w:rFonts w:asciiTheme="majorHAnsi" w:eastAsia="Times New Roman" w:hAnsiTheme="majorHAnsi" w:cs="Times New Roman"/>
          <w:sz w:val="24"/>
          <w:szCs w:val="24"/>
        </w:rPr>
        <w:t>follow</w:t>
      </w:r>
      <w:r w:rsidRPr="00F41724">
        <w:rPr>
          <w:rFonts w:asciiTheme="majorHAnsi" w:eastAsia="Times New Roman" w:hAnsiTheme="majorHAnsi" w:cs="Times New Roman"/>
          <w:sz w:val="24"/>
          <w:szCs w:val="24"/>
        </w:rPr>
        <w:t>ing its removal</w:t>
      </w:r>
      <w:r w:rsidRPr="00737E23">
        <w:rPr>
          <w:rFonts w:asciiTheme="majorHAnsi" w:hAnsiTheme="majorHAnsi" w:cs="Times New Roman"/>
          <w:w w:val="95"/>
          <w:sz w:val="24"/>
          <w:szCs w:val="24"/>
        </w:rPr>
        <w:t>.</w:t>
      </w:r>
    </w:p>
    <w:p w14:paraId="496EF043" w14:textId="07AA9628" w:rsidR="00A40688" w:rsidRPr="00E43182" w:rsidRDefault="007F761B" w:rsidP="00D45E67">
      <w:pPr>
        <w:pStyle w:val="ListParagraph"/>
        <w:numPr>
          <w:ilvl w:val="0"/>
          <w:numId w:val="3"/>
        </w:numPr>
        <w:spacing w:before="256" w:line="218" w:lineRule="auto"/>
        <w:ind w:left="1080" w:right="145" w:hanging="360"/>
        <w:jc w:val="both"/>
        <w:rPr>
          <w:rFonts w:asciiTheme="majorHAnsi" w:hAnsiTheme="majorHAnsi" w:cs="Times New Roman"/>
          <w:sz w:val="24"/>
          <w:szCs w:val="24"/>
        </w:rPr>
        <w:sectPr w:rsidR="00A40688" w:rsidRPr="00E43182">
          <w:footerReference w:type="default" r:id="rId7"/>
          <w:type w:val="continuous"/>
          <w:pgSz w:w="12180" w:h="15830"/>
          <w:pgMar w:top="1360" w:right="1420" w:bottom="280" w:left="1140" w:header="720" w:footer="720" w:gutter="0"/>
          <w:cols w:space="720"/>
        </w:sectPr>
      </w:pPr>
      <w:r w:rsidRPr="00E43182">
        <w:rPr>
          <w:rFonts w:asciiTheme="majorHAnsi" w:hAnsiTheme="majorHAnsi" w:cs="Times New Roman"/>
          <w:sz w:val="24"/>
          <w:szCs w:val="24"/>
        </w:rPr>
        <w:t xml:space="preserve">JKLMN </w:t>
      </w:r>
      <w:r w:rsidR="00E43182" w:rsidRPr="00E43182">
        <w:rPr>
          <w:rFonts w:asciiTheme="majorHAnsi" w:hAnsiTheme="majorHAnsi" w:cs="Times New Roman"/>
          <w:sz w:val="24"/>
          <w:szCs w:val="24"/>
        </w:rPr>
        <w:t xml:space="preserve">shall have full rights to utilize improvements of the large scales and roadway for its mining operation until such time mining activities are complete or the lease is complete.  Upon completion, all improvements will be turned over and become property of Payson City. </w:t>
      </w:r>
    </w:p>
    <w:p w14:paraId="4004159A" w14:textId="60AED59E" w:rsidR="00A40688" w:rsidRPr="00175468" w:rsidRDefault="00E918CE" w:rsidP="00F41724">
      <w:pPr>
        <w:pStyle w:val="ListParagraph"/>
        <w:numPr>
          <w:ilvl w:val="0"/>
          <w:numId w:val="3"/>
        </w:numPr>
        <w:spacing w:before="111" w:line="216" w:lineRule="auto"/>
        <w:ind w:left="1080" w:right="144" w:hanging="360"/>
        <w:jc w:val="both"/>
        <w:rPr>
          <w:rFonts w:asciiTheme="majorHAnsi" w:hAnsiTheme="majorHAnsi" w:cs="Times New Roman"/>
          <w:spacing w:val="7"/>
          <w:position w:val="1"/>
          <w:sz w:val="24"/>
          <w:szCs w:val="24"/>
        </w:rPr>
      </w:pPr>
      <w:r w:rsidRPr="00F41724">
        <w:rPr>
          <w:rFonts w:asciiTheme="majorHAnsi" w:eastAsia="Times New Roman" w:hAnsiTheme="majorHAnsi" w:cs="Times New Roman"/>
          <w:sz w:val="24"/>
          <w:szCs w:val="24"/>
        </w:rPr>
        <w:lastRenderedPageBreak/>
        <w:t>Either party shall be entitled to request that the royalties paid hereunder be reviewed by making a request for such review of the royalties (a “Royalty Review”) by sending written notice to the other party at least sixty (60) days prior to the end of each calendar year (hereafter such 60 day period to the end of the calendar year shall be referred to as the “Royalty Review Period”)  If either party shall request a Royalty Review, the parties shall consider royalties being paid for comparable materials along the Wasatch Front, the sand and gravel industry as a whole in Utah, and general market conditions in Utah to d</w:t>
      </w:r>
      <w:r w:rsidR="00CB0C2B">
        <w:rPr>
          <w:rFonts w:asciiTheme="majorHAnsi" w:eastAsia="Times New Roman" w:hAnsiTheme="majorHAnsi" w:cs="Times New Roman"/>
          <w:sz w:val="24"/>
          <w:szCs w:val="24"/>
        </w:rPr>
        <w:t>eter</w:t>
      </w:r>
      <w:r w:rsidRPr="00F41724">
        <w:rPr>
          <w:rFonts w:asciiTheme="majorHAnsi" w:eastAsia="Times New Roman" w:hAnsiTheme="majorHAnsi" w:cs="Times New Roman"/>
          <w:sz w:val="24"/>
          <w:szCs w:val="24"/>
        </w:rPr>
        <w:t>mine if there should be an adjustment in the royalties to be paid by JKLMN.  If the parties agree as to an adjustment in the royalties, such adjusted royalties shall apply until a request for a subsequent Royalty Review or the expiration of the term of this Lease.  If, however, the parties fail to reach agreement as to a royalty adjustment by the end of the Royalty Review period, the matter will be submitted to an independent appraiser.  The appraiser shall be mutually selected by the parties within ten days (10) after the expiration of the Royalty Review period.  If the parties cannot agree as to a  mutually agreeable appraiser, then each of the parties shall select a qualified appraiser.  A fair royalty shall be determined by the mutually agreed appraiser or by the two separately appointed appraisers within 60 days of the expiration of the Royalty Review period.  The royalty rate as determined by the mutually agreed appraiser or the average of the royalty rates as determined by the appraisals made by the separate appraisers shall constitute the adjusted royalty under this Agreement until the earlier of the next Royalty Review request or the expiration of this Lease. If according to the Royalty Review, the royalty rate increases by more than 50%, JKLMN may exercise an option to terminate this Agreement by written notice to Payson given within fifteen (15) days after the determination of the adjusted royalty rate</w:t>
      </w:r>
      <w:r w:rsidRPr="00175468">
        <w:rPr>
          <w:rFonts w:asciiTheme="majorHAnsi" w:hAnsiTheme="majorHAnsi" w:cs="Times New Roman"/>
          <w:spacing w:val="7"/>
          <w:position w:val="1"/>
          <w:sz w:val="24"/>
          <w:szCs w:val="24"/>
        </w:rPr>
        <w:t>.</w:t>
      </w:r>
    </w:p>
    <w:p w14:paraId="47104EAA" w14:textId="6FEED583" w:rsidR="00B617E5" w:rsidRDefault="00F41724" w:rsidP="00B617E5">
      <w:pPr>
        <w:pStyle w:val="ListParagraph"/>
        <w:numPr>
          <w:ilvl w:val="0"/>
          <w:numId w:val="3"/>
        </w:numPr>
        <w:ind w:left="1080" w:right="114" w:hanging="360"/>
        <w:jc w:val="both"/>
        <w:rPr>
          <w:ins w:id="0" w:author="Dave Tuckett" w:date="2024-06-17T13:26:00Z" w16du:dateUtc="2024-06-17T19:26:00Z"/>
          <w:rFonts w:ascii="Times New Roman" w:eastAsia="Times New Roman" w:hAnsi="Times New Roman" w:cs="Times New Roman"/>
          <w:sz w:val="24"/>
          <w:szCs w:val="24"/>
        </w:rPr>
      </w:pPr>
      <w:r>
        <w:rPr>
          <w:rFonts w:asciiTheme="majorHAnsi" w:eastAsia="Times New Roman" w:hAnsiTheme="majorHAnsi" w:cs="Times New Roman"/>
          <w:sz w:val="24"/>
          <w:szCs w:val="24"/>
        </w:rPr>
        <w:tab/>
      </w:r>
      <w:r w:rsidRPr="00F41724">
        <w:rPr>
          <w:rFonts w:asciiTheme="majorHAnsi" w:eastAsia="Times New Roman" w:hAnsiTheme="majorHAnsi" w:cs="Times New Roman"/>
          <w:sz w:val="24"/>
          <w:szCs w:val="24"/>
        </w:rPr>
        <w:t>JKLMN will provide $2,</w:t>
      </w:r>
      <w:r w:rsidR="0013084D">
        <w:rPr>
          <w:rFonts w:asciiTheme="majorHAnsi" w:eastAsia="Times New Roman" w:hAnsiTheme="majorHAnsi" w:cs="Times New Roman"/>
          <w:sz w:val="24"/>
          <w:szCs w:val="24"/>
        </w:rPr>
        <w:t>286</w:t>
      </w:r>
      <w:r w:rsidRPr="00F41724">
        <w:rPr>
          <w:rFonts w:asciiTheme="majorHAnsi" w:eastAsia="Times New Roman" w:hAnsiTheme="majorHAnsi" w:cs="Times New Roman"/>
          <w:sz w:val="24"/>
          <w:szCs w:val="24"/>
        </w:rPr>
        <w:t>,000.00 to Payson to be used for the construction costs of a new sports complex for Payson. The $2,</w:t>
      </w:r>
      <w:r w:rsidR="0013084D">
        <w:rPr>
          <w:rFonts w:asciiTheme="majorHAnsi" w:eastAsia="Times New Roman" w:hAnsiTheme="majorHAnsi" w:cs="Times New Roman"/>
          <w:sz w:val="24"/>
          <w:szCs w:val="24"/>
        </w:rPr>
        <w:t>286</w:t>
      </w:r>
      <w:r w:rsidRPr="00F41724">
        <w:rPr>
          <w:rFonts w:asciiTheme="majorHAnsi" w:eastAsia="Times New Roman" w:hAnsiTheme="majorHAnsi" w:cs="Times New Roman"/>
          <w:sz w:val="24"/>
          <w:szCs w:val="24"/>
        </w:rPr>
        <w:t>,000.00 provided by JKLMN shall be treated as a reserve or credit against the royalties to be paid by JKLMN under the terms of this Agreement.  The amount of such royalty reserve credit shall be reduced monthly by the amount of the previous month’s royalties determined and applied as provided above until the $2,</w:t>
      </w:r>
      <w:r w:rsidR="0013084D">
        <w:rPr>
          <w:rFonts w:asciiTheme="majorHAnsi" w:eastAsia="Times New Roman" w:hAnsiTheme="majorHAnsi" w:cs="Times New Roman"/>
          <w:sz w:val="24"/>
          <w:szCs w:val="24"/>
        </w:rPr>
        <w:t>286</w:t>
      </w:r>
      <w:r w:rsidRPr="00F41724">
        <w:rPr>
          <w:rFonts w:asciiTheme="majorHAnsi" w:eastAsia="Times New Roman" w:hAnsiTheme="majorHAnsi" w:cs="Times New Roman"/>
          <w:sz w:val="24"/>
          <w:szCs w:val="24"/>
        </w:rPr>
        <w:t>,000.00 is depleted. At such time as the $2,</w:t>
      </w:r>
      <w:r w:rsidR="0013084D">
        <w:rPr>
          <w:rFonts w:asciiTheme="majorHAnsi" w:eastAsia="Times New Roman" w:hAnsiTheme="majorHAnsi" w:cs="Times New Roman"/>
          <w:sz w:val="24"/>
          <w:szCs w:val="24"/>
        </w:rPr>
        <w:t>286</w:t>
      </w:r>
      <w:r w:rsidRPr="00F41724">
        <w:rPr>
          <w:rFonts w:asciiTheme="majorHAnsi" w:eastAsia="Times New Roman" w:hAnsiTheme="majorHAnsi" w:cs="Times New Roman"/>
          <w:sz w:val="24"/>
          <w:szCs w:val="24"/>
        </w:rPr>
        <w:t xml:space="preserve">,000 credit has been depleted JKLMN will again pay royalties as </w:t>
      </w:r>
      <w:r w:rsidR="00B617E5">
        <w:rPr>
          <w:rFonts w:asciiTheme="majorHAnsi" w:eastAsia="Times New Roman" w:hAnsiTheme="majorHAnsi" w:cs="Times New Roman"/>
          <w:sz w:val="24"/>
          <w:szCs w:val="24"/>
        </w:rPr>
        <w:t xml:space="preserve">follows: </w:t>
      </w:r>
      <w:r w:rsidR="00B617E5">
        <w:t>If in any said twelve (12) month period there has not been sufficient material removed from the Property to equate to a Royalty of $100,000.00, JKLMN agrees to pay Payson the difference between the Royalty charged and the sum of $100,000.00 (“Shortfall”).   At the end of each annual period where there was a Shortfall, JKLMN shall be able to add the amount of the prior one-year material Shortfall to the current year and shall be able to extract the increased amount of material prior to paying additional compensation to Payson for any sum in excess of the $100,000.00 minimum.  (</w:t>
      </w:r>
      <w:proofErr w:type="spellStart"/>
      <w:r w:rsidR="00B617E5">
        <w:t>ie</w:t>
      </w:r>
      <w:proofErr w:type="spellEnd"/>
      <w:r w:rsidR="00B617E5">
        <w:t xml:space="preserve">.  2020 = $60,000.00 worth of materials extracted.  2021 JKLMN can extract $140,000.00 worth of materials before having to pay an additional amount above the $100,000.00 minimum).  It is understood by the parties that royalties for such subsequent year shall be credited first to the Shortfall and then credited to the then current year Royalty.  </w:t>
      </w:r>
      <w:r w:rsidR="00B617E5" w:rsidRPr="00891B28">
        <w:rPr>
          <w:rFonts w:ascii="Times New Roman" w:eastAsia="Times New Roman" w:hAnsi="Times New Roman" w:cs="Times New Roman"/>
          <w:sz w:val="24"/>
          <w:szCs w:val="24"/>
        </w:rPr>
        <w:t>Payson shall provide JKLMN with monthly calculations of the royalties due and applied against the royalty credit reserve.   The parties shall cooperate in an effort to ensure that both Payson and JKLMN are aware of total royalties earned and applied against the $2,</w:t>
      </w:r>
      <w:r w:rsidR="00B617E5">
        <w:rPr>
          <w:rFonts w:ascii="Times New Roman" w:eastAsia="Times New Roman" w:hAnsi="Times New Roman" w:cs="Times New Roman"/>
          <w:sz w:val="24"/>
          <w:szCs w:val="24"/>
        </w:rPr>
        <w:t>286</w:t>
      </w:r>
      <w:r w:rsidR="00B617E5" w:rsidRPr="00891B28">
        <w:rPr>
          <w:rFonts w:ascii="Times New Roman" w:eastAsia="Times New Roman" w:hAnsi="Times New Roman" w:cs="Times New Roman"/>
          <w:sz w:val="24"/>
          <w:szCs w:val="24"/>
        </w:rPr>
        <w:t>,000.00 credit.</w:t>
      </w:r>
      <w:r w:rsidR="00B617E5">
        <w:rPr>
          <w:rFonts w:ascii="Times New Roman" w:eastAsia="Times New Roman" w:hAnsi="Times New Roman" w:cs="Times New Roman"/>
          <w:sz w:val="24"/>
          <w:szCs w:val="24"/>
        </w:rPr>
        <w:t xml:space="preserve">  The parties also understand that at the end of ten (10) year term and the optional </w:t>
      </w:r>
      <w:proofErr w:type="gramStart"/>
      <w:r w:rsidR="00D45E67">
        <w:rPr>
          <w:rFonts w:ascii="Times New Roman" w:eastAsia="Times New Roman" w:hAnsi="Times New Roman" w:cs="Times New Roman"/>
          <w:sz w:val="24"/>
          <w:szCs w:val="24"/>
        </w:rPr>
        <w:t>ten</w:t>
      </w:r>
      <w:r w:rsidR="00B617E5">
        <w:rPr>
          <w:rFonts w:ascii="Times New Roman" w:eastAsia="Times New Roman" w:hAnsi="Times New Roman" w:cs="Times New Roman"/>
          <w:sz w:val="24"/>
          <w:szCs w:val="24"/>
        </w:rPr>
        <w:t xml:space="preserve"> year</w:t>
      </w:r>
      <w:proofErr w:type="gramEnd"/>
      <w:r w:rsidR="00B617E5">
        <w:rPr>
          <w:rFonts w:ascii="Times New Roman" w:eastAsia="Times New Roman" w:hAnsi="Times New Roman" w:cs="Times New Roman"/>
          <w:sz w:val="24"/>
          <w:szCs w:val="24"/>
        </w:rPr>
        <w:t xml:space="preserve"> extension, if the royalties paid for material extracted is less </w:t>
      </w:r>
      <w:r w:rsidR="00B617E5">
        <w:rPr>
          <w:rFonts w:ascii="Times New Roman" w:eastAsia="Times New Roman" w:hAnsi="Times New Roman" w:cs="Times New Roman"/>
          <w:sz w:val="24"/>
          <w:szCs w:val="24"/>
        </w:rPr>
        <w:lastRenderedPageBreak/>
        <w:t>than the $2,000,000.00 up front payment, Payson is not required to refund the remaining royalty credit.</w:t>
      </w:r>
      <w:r w:rsidR="00D45E67">
        <w:rPr>
          <w:rFonts w:ascii="Times New Roman" w:eastAsia="Times New Roman" w:hAnsi="Times New Roman" w:cs="Times New Roman"/>
          <w:sz w:val="24"/>
          <w:szCs w:val="24"/>
        </w:rPr>
        <w:t xml:space="preserve">  JKLM shall fund and install scales at the landfill/mine site and City shall add $1,395,928.53 in credits against the payment of royalties.</w:t>
      </w:r>
    </w:p>
    <w:p w14:paraId="7C3D5ED0" w14:textId="77777777" w:rsidR="00081C44" w:rsidRDefault="00081C44">
      <w:pPr>
        <w:pStyle w:val="ListParagraph"/>
        <w:ind w:left="1080" w:right="114" w:firstLine="0"/>
        <w:jc w:val="right"/>
        <w:rPr>
          <w:ins w:id="1" w:author="Dave Tuckett" w:date="2024-06-17T13:26:00Z" w16du:dateUtc="2024-06-17T19:26:00Z"/>
          <w:rFonts w:ascii="Times New Roman" w:eastAsia="Times New Roman" w:hAnsi="Times New Roman" w:cs="Times New Roman"/>
          <w:sz w:val="24"/>
          <w:szCs w:val="24"/>
        </w:rPr>
        <w:pPrChange w:id="2" w:author="Dave Tuckett" w:date="2024-06-17T13:26:00Z" w16du:dateUtc="2024-06-17T19:26:00Z">
          <w:pPr>
            <w:pStyle w:val="ListParagraph"/>
            <w:numPr>
              <w:numId w:val="3"/>
            </w:numPr>
            <w:ind w:left="1080" w:right="114" w:hanging="360"/>
            <w:jc w:val="right"/>
          </w:pPr>
        </w:pPrChange>
      </w:pPr>
    </w:p>
    <w:p w14:paraId="403FBE32" w14:textId="26B807EE" w:rsidR="00081C44" w:rsidRDefault="00081C44" w:rsidP="00B617E5">
      <w:pPr>
        <w:pStyle w:val="ListParagraph"/>
        <w:numPr>
          <w:ilvl w:val="0"/>
          <w:numId w:val="3"/>
        </w:numPr>
        <w:ind w:left="1080" w:right="114" w:hanging="360"/>
        <w:jc w:val="both"/>
        <w:rPr>
          <w:ins w:id="3" w:author="Dave Tuckett" w:date="2024-06-17T13:26:00Z" w16du:dateUtc="2024-06-17T19:26:00Z"/>
          <w:rFonts w:ascii="Times New Roman" w:eastAsia="Times New Roman" w:hAnsi="Times New Roman" w:cs="Times New Roman"/>
          <w:sz w:val="24"/>
          <w:szCs w:val="24"/>
        </w:rPr>
      </w:pPr>
      <w:ins w:id="4" w:author="Dave Tuckett" w:date="2024-06-17T13:27:00Z" w16du:dateUtc="2024-06-17T19:27:00Z">
        <w:r>
          <w:rPr>
            <w:rFonts w:ascii="Times New Roman" w:eastAsia="Times New Roman" w:hAnsi="Times New Roman" w:cs="Times New Roman"/>
            <w:sz w:val="24"/>
            <w:szCs w:val="24"/>
          </w:rPr>
          <w:t xml:space="preserve">Payson will allow JKLMN to construct an additional </w:t>
        </w:r>
      </w:ins>
      <w:ins w:id="5" w:author="Dave Tuckett" w:date="2024-06-17T13:28:00Z" w16du:dateUtc="2024-06-17T19:28:00Z">
        <w:r>
          <w:rPr>
            <w:rFonts w:ascii="Times New Roman" w:eastAsia="Times New Roman" w:hAnsi="Times New Roman" w:cs="Times New Roman"/>
            <w:sz w:val="24"/>
            <w:szCs w:val="24"/>
          </w:rPr>
          <w:t xml:space="preserve">small office </w:t>
        </w:r>
      </w:ins>
      <w:ins w:id="6" w:author="Dave Tuckett" w:date="2024-06-17T13:27:00Z" w16du:dateUtc="2024-06-17T19:27:00Z">
        <w:r>
          <w:rPr>
            <w:rFonts w:ascii="Times New Roman" w:eastAsia="Times New Roman" w:hAnsi="Times New Roman" w:cs="Times New Roman"/>
            <w:sz w:val="24"/>
            <w:szCs w:val="24"/>
          </w:rPr>
          <w:t xml:space="preserve">building West of the new </w:t>
        </w:r>
        <w:proofErr w:type="spellStart"/>
        <w:r>
          <w:rPr>
            <w:rFonts w:ascii="Times New Roman" w:eastAsia="Times New Roman" w:hAnsi="Times New Roman" w:cs="Times New Roman"/>
            <w:sz w:val="24"/>
            <w:szCs w:val="24"/>
          </w:rPr>
          <w:t>s</w:t>
        </w:r>
      </w:ins>
      <w:ins w:id="7" w:author="Dave Tuckett" w:date="2024-06-17T13:28:00Z" w16du:dateUtc="2024-06-17T19:28:00Z">
        <w:r>
          <w:rPr>
            <w:rFonts w:ascii="Times New Roman" w:eastAsia="Times New Roman" w:hAnsi="Times New Roman" w:cs="Times New Roman"/>
            <w:sz w:val="24"/>
            <w:szCs w:val="24"/>
          </w:rPr>
          <w:t>calehouses</w:t>
        </w:r>
        <w:proofErr w:type="spellEnd"/>
        <w:r>
          <w:rPr>
            <w:rFonts w:ascii="Times New Roman" w:eastAsia="Times New Roman" w:hAnsi="Times New Roman" w:cs="Times New Roman"/>
            <w:sz w:val="24"/>
            <w:szCs w:val="24"/>
          </w:rPr>
          <w:t xml:space="preserve"> at the sole cost </w:t>
        </w:r>
      </w:ins>
      <w:ins w:id="8" w:author="Dave Tuckett" w:date="2024-06-17T13:30:00Z" w16du:dateUtc="2024-06-17T19:30:00Z">
        <w:r>
          <w:rPr>
            <w:rFonts w:ascii="Times New Roman" w:eastAsia="Times New Roman" w:hAnsi="Times New Roman" w:cs="Times New Roman"/>
            <w:sz w:val="24"/>
            <w:szCs w:val="24"/>
          </w:rPr>
          <w:t xml:space="preserve">and expense </w:t>
        </w:r>
      </w:ins>
      <w:ins w:id="9" w:author="Dave Tuckett" w:date="2024-06-17T13:28:00Z" w16du:dateUtc="2024-06-17T19:28:00Z">
        <w:r>
          <w:rPr>
            <w:rFonts w:ascii="Times New Roman" w:eastAsia="Times New Roman" w:hAnsi="Times New Roman" w:cs="Times New Roman"/>
            <w:sz w:val="24"/>
            <w:szCs w:val="24"/>
          </w:rPr>
          <w:t xml:space="preserve">of JKLMN.  </w:t>
        </w:r>
      </w:ins>
      <w:ins w:id="10" w:author="Dave Tuckett" w:date="2024-06-17T13:29:00Z" w16du:dateUtc="2024-06-17T19:29:00Z">
        <w:r>
          <w:rPr>
            <w:rFonts w:ascii="Times New Roman" w:eastAsia="Times New Roman" w:hAnsi="Times New Roman" w:cs="Times New Roman"/>
            <w:sz w:val="24"/>
            <w:szCs w:val="24"/>
          </w:rPr>
          <w:t>When built, the office will be the property of Payson City.  Payson grants to JKLMN t</w:t>
        </w:r>
      </w:ins>
      <w:ins w:id="11" w:author="Dave Tuckett" w:date="2024-06-17T13:31:00Z" w16du:dateUtc="2024-06-17T19:31:00Z">
        <w:r>
          <w:rPr>
            <w:rFonts w:ascii="Times New Roman" w:eastAsia="Times New Roman" w:hAnsi="Times New Roman" w:cs="Times New Roman"/>
            <w:sz w:val="24"/>
            <w:szCs w:val="24"/>
          </w:rPr>
          <w:t xml:space="preserve">he </w:t>
        </w:r>
      </w:ins>
      <w:ins w:id="12" w:author="Dave Tuckett" w:date="2024-06-17T13:29:00Z" w16du:dateUtc="2024-06-17T19:29:00Z">
        <w:r>
          <w:rPr>
            <w:rFonts w:ascii="Times New Roman" w:eastAsia="Times New Roman" w:hAnsi="Times New Roman" w:cs="Times New Roman"/>
            <w:sz w:val="24"/>
            <w:szCs w:val="24"/>
          </w:rPr>
          <w:t>occup</w:t>
        </w:r>
      </w:ins>
      <w:ins w:id="13" w:author="Dave Tuckett" w:date="2024-06-17T13:31:00Z" w16du:dateUtc="2024-06-17T19:31:00Z">
        <w:r>
          <w:rPr>
            <w:rFonts w:ascii="Times New Roman" w:eastAsia="Times New Roman" w:hAnsi="Times New Roman" w:cs="Times New Roman"/>
            <w:sz w:val="24"/>
            <w:szCs w:val="24"/>
          </w:rPr>
          <w:t xml:space="preserve">ancy </w:t>
        </w:r>
      </w:ins>
      <w:ins w:id="14" w:author="Dave Tuckett" w:date="2024-06-17T13:29:00Z" w16du:dateUtc="2024-06-17T19:29:00Z">
        <w:r>
          <w:rPr>
            <w:rFonts w:ascii="Times New Roman" w:eastAsia="Times New Roman" w:hAnsi="Times New Roman" w:cs="Times New Roman"/>
            <w:sz w:val="24"/>
            <w:szCs w:val="24"/>
          </w:rPr>
          <w:t>and utiliz</w:t>
        </w:r>
      </w:ins>
      <w:ins w:id="15" w:author="Dave Tuckett" w:date="2024-06-17T13:31:00Z" w16du:dateUtc="2024-06-17T19:31:00Z">
        <w:r>
          <w:rPr>
            <w:rFonts w:ascii="Times New Roman" w:eastAsia="Times New Roman" w:hAnsi="Times New Roman" w:cs="Times New Roman"/>
            <w:sz w:val="24"/>
            <w:szCs w:val="24"/>
          </w:rPr>
          <w:t>ation</w:t>
        </w:r>
      </w:ins>
      <w:ins w:id="16" w:author="Dave Tuckett" w:date="2024-06-17T13:29:00Z" w16du:dateUtc="2024-06-17T19:29:00Z">
        <w:r>
          <w:rPr>
            <w:rFonts w:ascii="Times New Roman" w:eastAsia="Times New Roman" w:hAnsi="Times New Roman" w:cs="Times New Roman"/>
            <w:sz w:val="24"/>
            <w:szCs w:val="24"/>
          </w:rPr>
          <w:t xml:space="preserve"> </w:t>
        </w:r>
      </w:ins>
      <w:ins w:id="17" w:author="Dave Tuckett" w:date="2024-06-17T13:31:00Z" w16du:dateUtc="2024-06-17T19:31:00Z">
        <w:r>
          <w:rPr>
            <w:rFonts w:ascii="Times New Roman" w:eastAsia="Times New Roman" w:hAnsi="Times New Roman" w:cs="Times New Roman"/>
            <w:sz w:val="24"/>
            <w:szCs w:val="24"/>
          </w:rPr>
          <w:t xml:space="preserve">of </w:t>
        </w:r>
      </w:ins>
      <w:ins w:id="18" w:author="Dave Tuckett" w:date="2024-06-17T13:29:00Z" w16du:dateUtc="2024-06-17T19:29:00Z">
        <w:r>
          <w:rPr>
            <w:rFonts w:ascii="Times New Roman" w:eastAsia="Times New Roman" w:hAnsi="Times New Roman" w:cs="Times New Roman"/>
            <w:sz w:val="24"/>
            <w:szCs w:val="24"/>
          </w:rPr>
          <w:t xml:space="preserve">the building for the duration of JKLMN’s </w:t>
        </w:r>
      </w:ins>
      <w:ins w:id="19" w:author="Dave Tuckett" w:date="2024-06-17T13:30:00Z" w16du:dateUtc="2024-06-17T19:30:00Z">
        <w:r>
          <w:rPr>
            <w:rFonts w:ascii="Times New Roman" w:eastAsia="Times New Roman" w:hAnsi="Times New Roman" w:cs="Times New Roman"/>
            <w:sz w:val="24"/>
            <w:szCs w:val="24"/>
          </w:rPr>
          <w:t xml:space="preserve">lease and operation.  </w:t>
        </w:r>
      </w:ins>
      <w:ins w:id="20" w:author="Dave Tuckett" w:date="2024-06-17T13:31:00Z" w16du:dateUtc="2024-06-17T19:31:00Z">
        <w:r>
          <w:rPr>
            <w:rFonts w:ascii="Times New Roman" w:eastAsia="Times New Roman" w:hAnsi="Times New Roman" w:cs="Times New Roman"/>
            <w:sz w:val="24"/>
            <w:szCs w:val="24"/>
          </w:rPr>
          <w:t>At the conclusion of the lease agreement, JKLMN shall vaca</w:t>
        </w:r>
      </w:ins>
      <w:ins w:id="21" w:author="Dave Tuckett" w:date="2024-06-17T13:32:00Z" w16du:dateUtc="2024-06-17T19:32:00Z">
        <w:r>
          <w:rPr>
            <w:rFonts w:ascii="Times New Roman" w:eastAsia="Times New Roman" w:hAnsi="Times New Roman" w:cs="Times New Roman"/>
            <w:sz w:val="24"/>
            <w:szCs w:val="24"/>
          </w:rPr>
          <w:t xml:space="preserve">te </w:t>
        </w:r>
        <w:r w:rsidR="00893A13">
          <w:rPr>
            <w:rFonts w:ascii="Times New Roman" w:eastAsia="Times New Roman" w:hAnsi="Times New Roman" w:cs="Times New Roman"/>
            <w:sz w:val="24"/>
            <w:szCs w:val="24"/>
          </w:rPr>
          <w:t xml:space="preserve">the premises, including the </w:t>
        </w:r>
        <w:proofErr w:type="spellStart"/>
        <w:r w:rsidR="00893A13">
          <w:rPr>
            <w:rFonts w:ascii="Times New Roman" w:eastAsia="Times New Roman" w:hAnsi="Times New Roman" w:cs="Times New Roman"/>
            <w:sz w:val="24"/>
            <w:szCs w:val="24"/>
          </w:rPr>
          <w:t>scalehouses</w:t>
        </w:r>
        <w:proofErr w:type="spellEnd"/>
        <w:r w:rsidR="00893A13">
          <w:rPr>
            <w:rFonts w:ascii="Times New Roman" w:eastAsia="Times New Roman" w:hAnsi="Times New Roman" w:cs="Times New Roman"/>
            <w:sz w:val="24"/>
            <w:szCs w:val="24"/>
          </w:rPr>
          <w:t xml:space="preserve"> and the office building.  JKLMN shall be responsible for submitting plans and securing the required permits to c</w:t>
        </w:r>
      </w:ins>
      <w:ins w:id="22" w:author="Dave Tuckett" w:date="2024-06-17T13:33:00Z" w16du:dateUtc="2024-06-17T19:33:00Z">
        <w:r w:rsidR="00893A13">
          <w:rPr>
            <w:rFonts w:ascii="Times New Roman" w:eastAsia="Times New Roman" w:hAnsi="Times New Roman" w:cs="Times New Roman"/>
            <w:sz w:val="24"/>
            <w:szCs w:val="24"/>
          </w:rPr>
          <w:t xml:space="preserve">onstruct the small office building.  </w:t>
        </w:r>
      </w:ins>
    </w:p>
    <w:p w14:paraId="6ECF5310" w14:textId="77777777" w:rsidR="00081C44" w:rsidRDefault="00081C44">
      <w:pPr>
        <w:pStyle w:val="ListParagraph"/>
        <w:ind w:left="1080" w:right="114" w:firstLine="0"/>
        <w:jc w:val="right"/>
        <w:rPr>
          <w:ins w:id="23" w:author="Dave Tuckett" w:date="2024-06-17T13:26:00Z" w16du:dateUtc="2024-06-17T19:26:00Z"/>
          <w:rFonts w:ascii="Times New Roman" w:eastAsia="Times New Roman" w:hAnsi="Times New Roman" w:cs="Times New Roman"/>
          <w:sz w:val="24"/>
          <w:szCs w:val="24"/>
        </w:rPr>
        <w:pPrChange w:id="24" w:author="Dave Tuckett" w:date="2024-06-17T13:26:00Z" w16du:dateUtc="2024-06-17T19:26:00Z">
          <w:pPr>
            <w:pStyle w:val="ListParagraph"/>
            <w:numPr>
              <w:numId w:val="3"/>
            </w:numPr>
            <w:ind w:left="1080" w:right="114" w:hanging="360"/>
            <w:jc w:val="right"/>
          </w:pPr>
        </w:pPrChange>
      </w:pPr>
    </w:p>
    <w:p w14:paraId="0EE33D3B" w14:textId="77777777" w:rsidR="00081C44" w:rsidRPr="00081C44" w:rsidRDefault="00081C44">
      <w:pPr>
        <w:ind w:right="114"/>
        <w:rPr>
          <w:rFonts w:ascii="Times New Roman" w:eastAsia="Times New Roman" w:hAnsi="Times New Roman" w:cs="Times New Roman"/>
          <w:sz w:val="24"/>
          <w:szCs w:val="24"/>
          <w:rPrChange w:id="25" w:author="Dave Tuckett" w:date="2024-06-17T13:26:00Z" w16du:dateUtc="2024-06-17T19:26:00Z">
            <w:rPr/>
          </w:rPrChange>
        </w:rPr>
        <w:pPrChange w:id="26" w:author="Dave Tuckett" w:date="2024-06-17T13:26:00Z" w16du:dateUtc="2024-06-17T19:26:00Z">
          <w:pPr>
            <w:pStyle w:val="ListParagraph"/>
            <w:numPr>
              <w:numId w:val="3"/>
            </w:numPr>
            <w:ind w:left="1080" w:right="114" w:hanging="360"/>
            <w:jc w:val="right"/>
          </w:pPr>
        </w:pPrChange>
      </w:pPr>
    </w:p>
    <w:p w14:paraId="3F7A36EA" w14:textId="40DB95B0" w:rsidR="00A40688" w:rsidRPr="00175468" w:rsidRDefault="00893A13" w:rsidP="00B617E5">
      <w:pPr>
        <w:pStyle w:val="BodyText"/>
        <w:spacing w:before="264" w:line="220" w:lineRule="auto"/>
        <w:ind w:left="1080" w:right="114" w:hanging="360"/>
        <w:jc w:val="both"/>
        <w:rPr>
          <w:rFonts w:asciiTheme="majorHAnsi" w:hAnsiTheme="majorHAnsi" w:cs="Times New Roman"/>
          <w:sz w:val="24"/>
          <w:szCs w:val="24"/>
        </w:rPr>
      </w:pPr>
      <w:r>
        <w:rPr>
          <w:rFonts w:asciiTheme="majorHAnsi" w:hAnsiTheme="majorHAnsi" w:cs="Times New Roman"/>
          <w:w w:val="85"/>
          <w:sz w:val="24"/>
          <w:szCs w:val="24"/>
        </w:rPr>
        <w:t>7</w:t>
      </w:r>
      <w:r w:rsidR="00E8214D">
        <w:rPr>
          <w:rFonts w:asciiTheme="majorHAnsi" w:hAnsiTheme="majorHAnsi" w:cs="Times New Roman"/>
          <w:w w:val="85"/>
          <w:sz w:val="24"/>
          <w:szCs w:val="24"/>
        </w:rPr>
        <w:t>.</w:t>
      </w:r>
      <w:r w:rsidR="00E8214D">
        <w:rPr>
          <w:rFonts w:asciiTheme="majorHAnsi" w:hAnsiTheme="majorHAnsi" w:cs="Times New Roman"/>
          <w:w w:val="85"/>
          <w:sz w:val="24"/>
          <w:szCs w:val="24"/>
        </w:rPr>
        <w:tab/>
      </w:r>
      <w:r w:rsidR="007F761B" w:rsidRPr="00D71C91">
        <w:rPr>
          <w:rFonts w:asciiTheme="majorHAnsi" w:eastAsia="Times New Roman" w:hAnsiTheme="majorHAnsi" w:cs="Times New Roman"/>
          <w:sz w:val="24"/>
          <w:szCs w:val="24"/>
        </w:rPr>
        <w:t xml:space="preserve">In the event that according to JKLMN’s </w:t>
      </w:r>
      <w:r w:rsidR="004A70F7" w:rsidRPr="00D71C91">
        <w:rPr>
          <w:rFonts w:asciiTheme="majorHAnsi" w:eastAsia="Times New Roman" w:hAnsiTheme="majorHAnsi" w:cs="Times New Roman"/>
          <w:sz w:val="24"/>
          <w:szCs w:val="24"/>
        </w:rPr>
        <w:t xml:space="preserve">mining plan the Property has </w:t>
      </w:r>
      <w:r w:rsidR="007F761B" w:rsidRPr="00D71C91">
        <w:rPr>
          <w:rFonts w:asciiTheme="majorHAnsi" w:eastAsia="Times New Roman" w:hAnsiTheme="majorHAnsi" w:cs="Times New Roman"/>
          <w:sz w:val="24"/>
          <w:szCs w:val="24"/>
        </w:rPr>
        <w:t>been exhausted of its extractable materials, o</w:t>
      </w:r>
      <w:r w:rsidR="004A70F7" w:rsidRPr="00D71C91">
        <w:rPr>
          <w:rFonts w:asciiTheme="majorHAnsi" w:eastAsia="Times New Roman" w:hAnsiTheme="majorHAnsi" w:cs="Times New Roman"/>
          <w:sz w:val="24"/>
          <w:szCs w:val="24"/>
        </w:rPr>
        <w:t>r</w:t>
      </w:r>
      <w:r w:rsidR="007F761B" w:rsidRPr="00D71C91">
        <w:rPr>
          <w:rFonts w:asciiTheme="majorHAnsi" w:eastAsia="Times New Roman" w:hAnsiTheme="majorHAnsi" w:cs="Times New Roman"/>
          <w:sz w:val="24"/>
          <w:szCs w:val="24"/>
        </w:rPr>
        <w:t xml:space="preserve"> at</w:t>
      </w:r>
      <w:r w:rsidR="00D71C91" w:rsidRPr="00D71C91">
        <w:rPr>
          <w:rFonts w:asciiTheme="majorHAnsi" w:eastAsia="Times New Roman" w:hAnsiTheme="majorHAnsi" w:cs="Times New Roman"/>
          <w:sz w:val="24"/>
          <w:szCs w:val="24"/>
        </w:rPr>
        <w:t xml:space="preserve"> </w:t>
      </w:r>
      <w:r w:rsidR="007F761B" w:rsidRPr="00D71C91">
        <w:rPr>
          <w:rFonts w:asciiTheme="majorHAnsi" w:eastAsia="Times New Roman" w:hAnsiTheme="majorHAnsi" w:cs="Times New Roman"/>
          <w:sz w:val="24"/>
          <w:szCs w:val="24"/>
        </w:rPr>
        <w:t>such</w:t>
      </w:r>
      <w:r w:rsidR="00D71C91" w:rsidRPr="00D71C91">
        <w:rPr>
          <w:rFonts w:asciiTheme="majorHAnsi" w:eastAsia="Times New Roman" w:hAnsiTheme="majorHAnsi" w:cs="Times New Roman"/>
          <w:sz w:val="24"/>
          <w:szCs w:val="24"/>
        </w:rPr>
        <w:t xml:space="preserve"> </w:t>
      </w:r>
      <w:r w:rsidR="007F761B" w:rsidRPr="00D71C91">
        <w:rPr>
          <w:rFonts w:asciiTheme="majorHAnsi" w:eastAsia="Times New Roman" w:hAnsiTheme="majorHAnsi" w:cs="Times New Roman"/>
          <w:sz w:val="24"/>
          <w:szCs w:val="24"/>
        </w:rPr>
        <w:t>time as JKLMN in its reasonable opinion determines that it is not economically in its best i</w:t>
      </w:r>
      <w:r w:rsidR="004A70F7" w:rsidRPr="00D71C91">
        <w:rPr>
          <w:rFonts w:asciiTheme="majorHAnsi" w:eastAsia="Times New Roman" w:hAnsiTheme="majorHAnsi" w:cs="Times New Roman"/>
          <w:sz w:val="24"/>
          <w:szCs w:val="24"/>
        </w:rPr>
        <w:t>nterest to continue</w:t>
      </w:r>
      <w:r w:rsidR="007F761B" w:rsidRPr="00D71C91">
        <w:rPr>
          <w:rFonts w:asciiTheme="majorHAnsi" w:eastAsia="Times New Roman" w:hAnsiTheme="majorHAnsi" w:cs="Times New Roman"/>
          <w:sz w:val="24"/>
          <w:szCs w:val="24"/>
        </w:rPr>
        <w:t xml:space="preserve"> to extract mate</w:t>
      </w:r>
      <w:r w:rsidR="004A70F7" w:rsidRPr="00D71C91">
        <w:rPr>
          <w:rFonts w:asciiTheme="majorHAnsi" w:eastAsia="Times New Roman" w:hAnsiTheme="majorHAnsi" w:cs="Times New Roman"/>
          <w:sz w:val="24"/>
          <w:szCs w:val="24"/>
        </w:rPr>
        <w:t xml:space="preserve">rials from </w:t>
      </w:r>
      <w:r w:rsidR="007F761B" w:rsidRPr="00D71C91">
        <w:rPr>
          <w:rFonts w:asciiTheme="majorHAnsi" w:eastAsia="Times New Roman" w:hAnsiTheme="majorHAnsi" w:cs="Times New Roman"/>
          <w:sz w:val="24"/>
          <w:szCs w:val="24"/>
        </w:rPr>
        <w:t>the P</w:t>
      </w:r>
      <w:r w:rsidR="004A70F7" w:rsidRPr="00D71C91">
        <w:rPr>
          <w:rFonts w:asciiTheme="majorHAnsi" w:eastAsia="Times New Roman" w:hAnsiTheme="majorHAnsi" w:cs="Times New Roman"/>
          <w:sz w:val="24"/>
          <w:szCs w:val="24"/>
        </w:rPr>
        <w:t>r</w:t>
      </w:r>
      <w:r w:rsidR="007F761B" w:rsidRPr="00D71C91">
        <w:rPr>
          <w:rFonts w:asciiTheme="majorHAnsi" w:eastAsia="Times New Roman" w:hAnsiTheme="majorHAnsi" w:cs="Times New Roman"/>
          <w:sz w:val="24"/>
          <w:szCs w:val="24"/>
        </w:rPr>
        <w:t>operty, JKLMN shall provide written notic</w:t>
      </w:r>
      <w:r w:rsidR="004A70F7" w:rsidRPr="00D71C91">
        <w:rPr>
          <w:rFonts w:asciiTheme="majorHAnsi" w:eastAsia="Times New Roman" w:hAnsiTheme="majorHAnsi" w:cs="Times New Roman"/>
          <w:sz w:val="24"/>
          <w:szCs w:val="24"/>
        </w:rPr>
        <w:t>e</w:t>
      </w:r>
      <w:r w:rsidR="007F761B" w:rsidRPr="00D71C91">
        <w:rPr>
          <w:rFonts w:asciiTheme="majorHAnsi" w:eastAsia="Times New Roman" w:hAnsiTheme="majorHAnsi" w:cs="Times New Roman"/>
          <w:sz w:val="24"/>
          <w:szCs w:val="24"/>
        </w:rPr>
        <w:t xml:space="preserve"> o</w:t>
      </w:r>
      <w:r w:rsidR="004A70F7" w:rsidRPr="00D71C91">
        <w:rPr>
          <w:rFonts w:asciiTheme="majorHAnsi" w:eastAsia="Times New Roman" w:hAnsiTheme="majorHAnsi" w:cs="Times New Roman"/>
          <w:sz w:val="24"/>
          <w:szCs w:val="24"/>
        </w:rPr>
        <w:t>f such a cessation</w:t>
      </w:r>
      <w:r w:rsidR="007F761B" w:rsidRPr="00D71C91">
        <w:rPr>
          <w:rFonts w:asciiTheme="majorHAnsi" w:eastAsia="Times New Roman" w:hAnsiTheme="majorHAnsi" w:cs="Times New Roman"/>
          <w:sz w:val="24"/>
          <w:szCs w:val="24"/>
        </w:rPr>
        <w:t xml:space="preserve"> of extraction activiti</w:t>
      </w:r>
      <w:r w:rsidR="00E6059D" w:rsidRPr="00D71C91">
        <w:rPr>
          <w:rFonts w:asciiTheme="majorHAnsi" w:eastAsia="Times New Roman" w:hAnsiTheme="majorHAnsi" w:cs="Times New Roman"/>
          <w:sz w:val="24"/>
          <w:szCs w:val="24"/>
        </w:rPr>
        <w:t>e</w:t>
      </w:r>
      <w:r w:rsidR="007F761B" w:rsidRPr="00D71C91">
        <w:rPr>
          <w:rFonts w:asciiTheme="majorHAnsi" w:eastAsia="Times New Roman" w:hAnsiTheme="majorHAnsi" w:cs="Times New Roman"/>
          <w:sz w:val="24"/>
          <w:szCs w:val="24"/>
        </w:rPr>
        <w:t xml:space="preserve">s to Payson (“Cessation Notice”). Upon providing of the Cessation Notice, this Agreement shall nonetheless continue, but on the basis that thereafter and for the remaining portion of the Term JKLMN shall have the right to </w:t>
      </w:r>
      <w:r w:rsidR="00E918CE" w:rsidRPr="00D71C91">
        <w:rPr>
          <w:rFonts w:asciiTheme="majorHAnsi" w:eastAsia="Times New Roman" w:hAnsiTheme="majorHAnsi" w:cs="Times New Roman"/>
          <w:sz w:val="24"/>
          <w:szCs w:val="24"/>
        </w:rPr>
        <w:t>u</w:t>
      </w:r>
      <w:r w:rsidR="007F761B" w:rsidRPr="00D71C91">
        <w:rPr>
          <w:rFonts w:asciiTheme="majorHAnsi" w:eastAsia="Times New Roman" w:hAnsiTheme="majorHAnsi" w:cs="Times New Roman"/>
          <w:sz w:val="24"/>
          <w:szCs w:val="24"/>
        </w:rPr>
        <w:t>tilize a portion of  the Property, as</w:t>
      </w:r>
      <w:r w:rsidR="00E6059D" w:rsidRPr="00D71C91">
        <w:rPr>
          <w:rFonts w:asciiTheme="majorHAnsi" w:eastAsia="Times New Roman" w:hAnsiTheme="majorHAnsi" w:cs="Times New Roman"/>
          <w:sz w:val="24"/>
          <w:szCs w:val="24"/>
        </w:rPr>
        <w:t xml:space="preserve"> </w:t>
      </w:r>
      <w:r w:rsidR="00E918CE" w:rsidRPr="00D71C91">
        <w:rPr>
          <w:rFonts w:asciiTheme="majorHAnsi" w:eastAsia="Times New Roman" w:hAnsiTheme="majorHAnsi" w:cs="Times New Roman"/>
          <w:sz w:val="24"/>
          <w:szCs w:val="24"/>
        </w:rPr>
        <w:t xml:space="preserve">JKLMN shall determine, and as to which area </w:t>
      </w:r>
      <w:r w:rsidR="007F761B" w:rsidRPr="00D71C91">
        <w:rPr>
          <w:rFonts w:asciiTheme="majorHAnsi" w:eastAsia="Times New Roman" w:hAnsiTheme="majorHAnsi" w:cs="Times New Roman"/>
          <w:sz w:val="24"/>
          <w:szCs w:val="24"/>
        </w:rPr>
        <w:t>Payson</w:t>
      </w:r>
      <w:r w:rsidR="00E918CE" w:rsidRPr="00D71C91">
        <w:rPr>
          <w:rFonts w:asciiTheme="majorHAnsi" w:eastAsia="Times New Roman" w:hAnsiTheme="majorHAnsi" w:cs="Times New Roman"/>
          <w:sz w:val="24"/>
          <w:szCs w:val="24"/>
        </w:rPr>
        <w:t xml:space="preserve"> has no reasonable objection</w:t>
      </w:r>
      <w:r w:rsidR="007F761B" w:rsidRPr="00D71C91">
        <w:rPr>
          <w:rFonts w:asciiTheme="majorHAnsi" w:eastAsia="Times New Roman" w:hAnsiTheme="majorHAnsi" w:cs="Times New Roman"/>
          <w:sz w:val="24"/>
          <w:szCs w:val="24"/>
        </w:rPr>
        <w:t xml:space="preserve">, </w:t>
      </w:r>
      <w:r w:rsidR="00E918CE" w:rsidRPr="00D71C91">
        <w:rPr>
          <w:rFonts w:asciiTheme="majorHAnsi" w:eastAsia="Times New Roman" w:hAnsiTheme="majorHAnsi" w:cs="Times New Roman"/>
          <w:sz w:val="24"/>
          <w:szCs w:val="24"/>
        </w:rPr>
        <w:t xml:space="preserve">provided that such portion shall </w:t>
      </w:r>
      <w:r w:rsidR="007F761B" w:rsidRPr="00D71C91">
        <w:rPr>
          <w:rFonts w:asciiTheme="majorHAnsi" w:eastAsia="Times New Roman" w:hAnsiTheme="majorHAnsi" w:cs="Times New Roman"/>
          <w:sz w:val="24"/>
          <w:szCs w:val="24"/>
        </w:rPr>
        <w:t xml:space="preserve"> not </w:t>
      </w:r>
      <w:r w:rsidR="00E918CE" w:rsidRPr="00D71C91">
        <w:rPr>
          <w:rFonts w:asciiTheme="majorHAnsi" w:eastAsia="Times New Roman" w:hAnsiTheme="majorHAnsi" w:cs="Times New Roman"/>
          <w:sz w:val="24"/>
          <w:szCs w:val="24"/>
        </w:rPr>
        <w:t xml:space="preserve">be </w:t>
      </w:r>
      <w:r w:rsidR="007F761B" w:rsidRPr="00D71C91">
        <w:rPr>
          <w:rFonts w:asciiTheme="majorHAnsi" w:eastAsia="Times New Roman" w:hAnsiTheme="majorHAnsi" w:cs="Times New Roman"/>
          <w:sz w:val="24"/>
          <w:szCs w:val="24"/>
        </w:rPr>
        <w:t>less than twenty (20) acres</w:t>
      </w:r>
      <w:r w:rsidR="00BD1C4C" w:rsidRPr="00D71C91">
        <w:rPr>
          <w:rFonts w:asciiTheme="majorHAnsi" w:eastAsia="Times New Roman" w:hAnsiTheme="majorHAnsi" w:cs="Times New Roman"/>
          <w:sz w:val="24"/>
          <w:szCs w:val="24"/>
        </w:rPr>
        <w:t xml:space="preserve"> </w:t>
      </w:r>
      <w:r w:rsidR="00E918CE" w:rsidRPr="00D71C91">
        <w:rPr>
          <w:rFonts w:asciiTheme="majorHAnsi" w:eastAsia="Times New Roman" w:hAnsiTheme="majorHAnsi" w:cs="Times New Roman"/>
          <w:sz w:val="24"/>
          <w:szCs w:val="24"/>
        </w:rPr>
        <w:t xml:space="preserve">for use </w:t>
      </w:r>
      <w:r w:rsidR="007F761B" w:rsidRPr="00D71C91">
        <w:rPr>
          <w:rFonts w:asciiTheme="majorHAnsi" w:eastAsia="Times New Roman" w:hAnsiTheme="majorHAnsi" w:cs="Times New Roman"/>
          <w:sz w:val="24"/>
          <w:szCs w:val="24"/>
        </w:rPr>
        <w:t xml:space="preserve">as a staging area where JKLMN may </w:t>
      </w:r>
      <w:r w:rsidR="00E918CE" w:rsidRPr="00D71C91">
        <w:rPr>
          <w:rFonts w:asciiTheme="majorHAnsi" w:eastAsia="Times New Roman" w:hAnsiTheme="majorHAnsi" w:cs="Times New Roman"/>
          <w:sz w:val="24"/>
          <w:szCs w:val="24"/>
        </w:rPr>
        <w:t xml:space="preserve">sell and </w:t>
      </w:r>
      <w:r w:rsidR="007F761B" w:rsidRPr="00D71C91">
        <w:rPr>
          <w:rFonts w:asciiTheme="majorHAnsi" w:eastAsia="Times New Roman" w:hAnsiTheme="majorHAnsi" w:cs="Times New Roman"/>
          <w:sz w:val="24"/>
          <w:szCs w:val="24"/>
        </w:rPr>
        <w:t xml:space="preserve">exhaust all </w:t>
      </w:r>
      <w:r w:rsidR="00E918CE" w:rsidRPr="00D71C91">
        <w:rPr>
          <w:rFonts w:asciiTheme="majorHAnsi" w:eastAsia="Times New Roman" w:hAnsiTheme="majorHAnsi" w:cs="Times New Roman"/>
          <w:sz w:val="24"/>
          <w:szCs w:val="24"/>
        </w:rPr>
        <w:t xml:space="preserve">remaining </w:t>
      </w:r>
      <w:r w:rsidR="007F761B" w:rsidRPr="00D71C91">
        <w:rPr>
          <w:rFonts w:asciiTheme="majorHAnsi" w:eastAsia="Times New Roman" w:hAnsiTheme="majorHAnsi" w:cs="Times New Roman"/>
          <w:sz w:val="24"/>
          <w:szCs w:val="24"/>
        </w:rPr>
        <w:t>stockpiled materials</w:t>
      </w:r>
      <w:r w:rsidR="00E918CE" w:rsidRPr="00D71C91">
        <w:rPr>
          <w:rFonts w:asciiTheme="majorHAnsi" w:eastAsia="Times New Roman" w:hAnsiTheme="majorHAnsi" w:cs="Times New Roman"/>
          <w:sz w:val="24"/>
          <w:szCs w:val="24"/>
        </w:rPr>
        <w:t>, together with access from such portion of the Property to a public road</w:t>
      </w:r>
      <w:r w:rsidR="007F761B" w:rsidRPr="00175468">
        <w:rPr>
          <w:rFonts w:asciiTheme="majorHAnsi" w:hAnsiTheme="majorHAnsi" w:cs="Times New Roman"/>
          <w:w w:val="90"/>
          <w:sz w:val="24"/>
          <w:szCs w:val="24"/>
        </w:rPr>
        <w:t>.</w:t>
      </w:r>
    </w:p>
    <w:p w14:paraId="4E99845A" w14:textId="7F6B0E1A" w:rsidR="00A40688" w:rsidRPr="00D71C91" w:rsidRDefault="00893A13" w:rsidP="00F41724">
      <w:pPr>
        <w:spacing w:before="268" w:line="218" w:lineRule="auto"/>
        <w:ind w:left="1080" w:right="161" w:hanging="360"/>
        <w:rPr>
          <w:rFonts w:asciiTheme="majorHAnsi" w:eastAsia="Times New Roman" w:hAnsiTheme="majorHAnsi" w:cs="Times New Roman"/>
          <w:sz w:val="24"/>
          <w:szCs w:val="24"/>
        </w:rPr>
      </w:pPr>
      <w:r>
        <w:rPr>
          <w:rFonts w:asciiTheme="majorHAnsi" w:hAnsiTheme="majorHAnsi" w:cs="Times New Roman"/>
          <w:w w:val="95"/>
          <w:sz w:val="24"/>
          <w:szCs w:val="24"/>
        </w:rPr>
        <w:t>8</w:t>
      </w:r>
      <w:r w:rsidR="00E8214D">
        <w:rPr>
          <w:rFonts w:asciiTheme="majorHAnsi" w:hAnsiTheme="majorHAnsi" w:cs="Times New Roman"/>
          <w:w w:val="95"/>
          <w:sz w:val="24"/>
          <w:szCs w:val="24"/>
        </w:rPr>
        <w:t>.</w:t>
      </w:r>
      <w:r w:rsidR="00E8214D">
        <w:rPr>
          <w:rFonts w:asciiTheme="majorHAnsi" w:hAnsiTheme="majorHAnsi" w:cs="Times New Roman"/>
          <w:w w:val="95"/>
          <w:sz w:val="24"/>
          <w:szCs w:val="24"/>
        </w:rPr>
        <w:tab/>
      </w:r>
      <w:r w:rsidR="007F761B" w:rsidRPr="00D71C91">
        <w:rPr>
          <w:rFonts w:asciiTheme="majorHAnsi" w:eastAsia="Times New Roman" w:hAnsiTheme="majorHAnsi" w:cs="Times New Roman"/>
          <w:sz w:val="24"/>
          <w:szCs w:val="24"/>
        </w:rPr>
        <w:t>All permits deemed necessa</w:t>
      </w:r>
      <w:r w:rsidR="004A70F7" w:rsidRPr="00D71C91">
        <w:rPr>
          <w:rFonts w:asciiTheme="majorHAnsi" w:eastAsia="Times New Roman" w:hAnsiTheme="majorHAnsi" w:cs="Times New Roman"/>
          <w:sz w:val="24"/>
          <w:szCs w:val="24"/>
        </w:rPr>
        <w:t>r</w:t>
      </w:r>
      <w:r w:rsidR="007F761B" w:rsidRPr="00D71C91">
        <w:rPr>
          <w:rFonts w:asciiTheme="majorHAnsi" w:eastAsia="Times New Roman" w:hAnsiTheme="majorHAnsi" w:cs="Times New Roman"/>
          <w:sz w:val="24"/>
          <w:szCs w:val="24"/>
        </w:rPr>
        <w:t xml:space="preserve">y by JKLMN, including a crusher </w:t>
      </w:r>
      <w:proofErr w:type="gramStart"/>
      <w:r w:rsidR="007F761B" w:rsidRPr="00D71C91">
        <w:rPr>
          <w:rFonts w:asciiTheme="majorHAnsi" w:eastAsia="Times New Roman" w:hAnsiTheme="majorHAnsi" w:cs="Times New Roman"/>
          <w:sz w:val="24"/>
          <w:szCs w:val="24"/>
        </w:rPr>
        <w:t>permit</w:t>
      </w:r>
      <w:proofErr w:type="gramEnd"/>
      <w:r w:rsidR="007F761B" w:rsidRPr="00D71C91">
        <w:rPr>
          <w:rFonts w:asciiTheme="majorHAnsi" w:eastAsia="Times New Roman" w:hAnsiTheme="majorHAnsi" w:cs="Times New Roman"/>
          <w:sz w:val="24"/>
          <w:szCs w:val="24"/>
        </w:rPr>
        <w:t xml:space="preserve"> will be the responsibility o</w:t>
      </w:r>
      <w:r w:rsidR="000A2094" w:rsidRPr="00D71C91">
        <w:rPr>
          <w:rFonts w:asciiTheme="majorHAnsi" w:eastAsia="Times New Roman" w:hAnsiTheme="majorHAnsi" w:cs="Times New Roman"/>
          <w:sz w:val="24"/>
          <w:szCs w:val="24"/>
        </w:rPr>
        <w:t xml:space="preserve">f </w:t>
      </w:r>
      <w:r w:rsidR="007F761B" w:rsidRPr="00D71C91">
        <w:rPr>
          <w:rFonts w:asciiTheme="majorHAnsi" w:eastAsia="Times New Roman" w:hAnsiTheme="majorHAnsi" w:cs="Times New Roman"/>
          <w:sz w:val="24"/>
          <w:szCs w:val="24"/>
        </w:rPr>
        <w:t>JKLMN. J</w:t>
      </w:r>
      <w:r w:rsidR="004A70F7" w:rsidRPr="00D71C91">
        <w:rPr>
          <w:rFonts w:asciiTheme="majorHAnsi" w:eastAsia="Times New Roman" w:hAnsiTheme="majorHAnsi" w:cs="Times New Roman"/>
          <w:sz w:val="24"/>
          <w:szCs w:val="24"/>
        </w:rPr>
        <w:t>K</w:t>
      </w:r>
      <w:r w:rsidR="007F761B" w:rsidRPr="00D71C91">
        <w:rPr>
          <w:rFonts w:asciiTheme="majorHAnsi" w:eastAsia="Times New Roman" w:hAnsiTheme="majorHAnsi" w:cs="Times New Roman"/>
          <w:sz w:val="24"/>
          <w:szCs w:val="24"/>
        </w:rPr>
        <w:t>LMN will also be resp</w:t>
      </w:r>
      <w:r w:rsidR="004A70F7" w:rsidRPr="00D71C91">
        <w:rPr>
          <w:rFonts w:asciiTheme="majorHAnsi" w:eastAsia="Times New Roman" w:hAnsiTheme="majorHAnsi" w:cs="Times New Roman"/>
          <w:sz w:val="24"/>
          <w:szCs w:val="24"/>
        </w:rPr>
        <w:t>on</w:t>
      </w:r>
      <w:r w:rsidR="007F761B" w:rsidRPr="00D71C91">
        <w:rPr>
          <w:rFonts w:asciiTheme="majorHAnsi" w:eastAsia="Times New Roman" w:hAnsiTheme="majorHAnsi" w:cs="Times New Roman"/>
          <w:sz w:val="24"/>
          <w:szCs w:val="24"/>
        </w:rPr>
        <w:t xml:space="preserve">sible for all </w:t>
      </w:r>
      <w:r w:rsidR="004A70F7" w:rsidRPr="00D71C91">
        <w:rPr>
          <w:rFonts w:asciiTheme="majorHAnsi" w:eastAsia="Times New Roman" w:hAnsiTheme="majorHAnsi" w:cs="Times New Roman"/>
          <w:sz w:val="24"/>
          <w:szCs w:val="24"/>
        </w:rPr>
        <w:t>r</w:t>
      </w:r>
      <w:r w:rsidR="007F761B" w:rsidRPr="00D71C91">
        <w:rPr>
          <w:rFonts w:asciiTheme="majorHAnsi" w:eastAsia="Times New Roman" w:hAnsiTheme="majorHAnsi" w:cs="Times New Roman"/>
          <w:sz w:val="24"/>
          <w:szCs w:val="24"/>
        </w:rPr>
        <w:t>ezon</w:t>
      </w:r>
      <w:r w:rsidR="00E918CE" w:rsidRPr="00D71C91">
        <w:rPr>
          <w:rFonts w:asciiTheme="majorHAnsi" w:eastAsia="Times New Roman" w:hAnsiTheme="majorHAnsi" w:cs="Times New Roman"/>
          <w:sz w:val="24"/>
          <w:szCs w:val="24"/>
        </w:rPr>
        <w:t>ing</w:t>
      </w:r>
      <w:r w:rsidR="007F761B" w:rsidRPr="00D71C91">
        <w:rPr>
          <w:rFonts w:asciiTheme="majorHAnsi" w:eastAsia="Times New Roman" w:hAnsiTheme="majorHAnsi" w:cs="Times New Roman"/>
          <w:sz w:val="24"/>
          <w:szCs w:val="24"/>
        </w:rPr>
        <w:t xml:space="preserve"> requests. The parties will fully coope</w:t>
      </w:r>
      <w:r w:rsidR="004A70F7" w:rsidRPr="00D71C91">
        <w:rPr>
          <w:rFonts w:asciiTheme="majorHAnsi" w:eastAsia="Times New Roman" w:hAnsiTheme="majorHAnsi" w:cs="Times New Roman"/>
          <w:sz w:val="24"/>
          <w:szCs w:val="24"/>
        </w:rPr>
        <w:t>r</w:t>
      </w:r>
      <w:r w:rsidR="007F761B" w:rsidRPr="00D71C91">
        <w:rPr>
          <w:rFonts w:asciiTheme="majorHAnsi" w:eastAsia="Times New Roman" w:hAnsiTheme="majorHAnsi" w:cs="Times New Roman"/>
          <w:sz w:val="24"/>
          <w:szCs w:val="24"/>
        </w:rPr>
        <w:t>ate with each other in seeking such permits and rezo</w:t>
      </w:r>
      <w:r w:rsidR="004A70F7" w:rsidRPr="00D71C91">
        <w:rPr>
          <w:rFonts w:asciiTheme="majorHAnsi" w:eastAsia="Times New Roman" w:hAnsiTheme="majorHAnsi" w:cs="Times New Roman"/>
          <w:sz w:val="24"/>
          <w:szCs w:val="24"/>
        </w:rPr>
        <w:t>n</w:t>
      </w:r>
      <w:r w:rsidR="007F761B" w:rsidRPr="00D71C91">
        <w:rPr>
          <w:rFonts w:asciiTheme="majorHAnsi" w:eastAsia="Times New Roman" w:hAnsiTheme="majorHAnsi" w:cs="Times New Roman"/>
          <w:sz w:val="24"/>
          <w:szCs w:val="24"/>
        </w:rPr>
        <w:t>ing.</w:t>
      </w:r>
      <w:r w:rsidR="000A2094" w:rsidRPr="00D71C91">
        <w:rPr>
          <w:rFonts w:asciiTheme="majorHAnsi" w:eastAsia="Times New Roman" w:hAnsiTheme="majorHAnsi" w:cs="Times New Roman"/>
          <w:sz w:val="24"/>
          <w:szCs w:val="24"/>
        </w:rPr>
        <w:t xml:space="preserve"> </w:t>
      </w:r>
      <w:r w:rsidR="00B43959" w:rsidRPr="00D71C91">
        <w:rPr>
          <w:rFonts w:asciiTheme="majorHAnsi" w:eastAsia="Times New Roman" w:hAnsiTheme="majorHAnsi" w:cs="Times New Roman"/>
          <w:sz w:val="24"/>
          <w:szCs w:val="24"/>
        </w:rPr>
        <w:t xml:space="preserve"> JKLMN will pay the annual bond costs </w:t>
      </w:r>
      <w:r w:rsidR="00E918CE" w:rsidRPr="00D71C91">
        <w:rPr>
          <w:rFonts w:asciiTheme="majorHAnsi" w:eastAsia="Times New Roman" w:hAnsiTheme="majorHAnsi" w:cs="Times New Roman"/>
          <w:sz w:val="24"/>
          <w:szCs w:val="24"/>
        </w:rPr>
        <w:t>which are required by</w:t>
      </w:r>
      <w:r w:rsidR="00B43959" w:rsidRPr="00D71C91">
        <w:rPr>
          <w:rFonts w:asciiTheme="majorHAnsi" w:eastAsia="Times New Roman" w:hAnsiTheme="majorHAnsi" w:cs="Times New Roman"/>
          <w:sz w:val="24"/>
          <w:szCs w:val="24"/>
        </w:rPr>
        <w:t xml:space="preserve"> the DOGM. </w:t>
      </w:r>
      <w:r w:rsidR="00E918CE" w:rsidRPr="00D71C91">
        <w:rPr>
          <w:rFonts w:asciiTheme="majorHAnsi" w:eastAsia="Times New Roman" w:hAnsiTheme="majorHAnsi" w:cs="Times New Roman"/>
          <w:sz w:val="24"/>
          <w:szCs w:val="24"/>
        </w:rPr>
        <w:t xml:space="preserve">However, </w:t>
      </w:r>
      <w:r w:rsidR="00B43959" w:rsidRPr="00D71C91">
        <w:rPr>
          <w:rFonts w:asciiTheme="majorHAnsi" w:eastAsia="Times New Roman" w:hAnsiTheme="majorHAnsi" w:cs="Times New Roman"/>
          <w:sz w:val="24"/>
          <w:szCs w:val="24"/>
        </w:rPr>
        <w:t xml:space="preserve">Payson city ordinance waives bond requirements on </w:t>
      </w:r>
      <w:r w:rsidR="00E6059D" w:rsidRPr="00D71C91">
        <w:rPr>
          <w:rFonts w:asciiTheme="majorHAnsi" w:eastAsia="Times New Roman" w:hAnsiTheme="majorHAnsi" w:cs="Times New Roman"/>
          <w:sz w:val="24"/>
          <w:szCs w:val="24"/>
        </w:rPr>
        <w:t>Payson</w:t>
      </w:r>
      <w:r w:rsidR="00B43959" w:rsidRPr="00D71C91">
        <w:rPr>
          <w:rFonts w:asciiTheme="majorHAnsi" w:eastAsia="Times New Roman" w:hAnsiTheme="majorHAnsi" w:cs="Times New Roman"/>
          <w:sz w:val="24"/>
          <w:szCs w:val="24"/>
        </w:rPr>
        <w:t xml:space="preserve"> owned property.</w:t>
      </w:r>
    </w:p>
    <w:p w14:paraId="72774643" w14:textId="77777777" w:rsidR="00A40688" w:rsidRPr="00D71C91" w:rsidRDefault="00A40688">
      <w:pPr>
        <w:pStyle w:val="BodyText"/>
        <w:spacing w:before="10"/>
        <w:rPr>
          <w:rFonts w:asciiTheme="majorHAnsi" w:eastAsia="Times New Roman" w:hAnsiTheme="majorHAnsi" w:cs="Times New Roman"/>
          <w:sz w:val="24"/>
          <w:szCs w:val="24"/>
        </w:rPr>
      </w:pPr>
    </w:p>
    <w:p w14:paraId="64CF62D0" w14:textId="45367679" w:rsidR="00A40688" w:rsidRPr="00E8214D" w:rsidRDefault="00893A13" w:rsidP="00BD1C4C">
      <w:pPr>
        <w:spacing w:before="103" w:line="228" w:lineRule="auto"/>
        <w:ind w:left="1080" w:right="128" w:hanging="360"/>
        <w:rPr>
          <w:rFonts w:asciiTheme="majorHAnsi" w:hAnsiTheme="majorHAnsi" w:cs="Times New Roman"/>
          <w:sz w:val="24"/>
          <w:szCs w:val="24"/>
        </w:rPr>
      </w:pPr>
      <w:r>
        <w:rPr>
          <w:rFonts w:asciiTheme="majorHAnsi" w:hAnsiTheme="majorHAnsi" w:cs="Times New Roman"/>
          <w:w w:val="85"/>
          <w:position w:val="1"/>
          <w:sz w:val="24"/>
          <w:szCs w:val="24"/>
        </w:rPr>
        <w:t>9</w:t>
      </w:r>
      <w:r w:rsidR="00E8214D">
        <w:rPr>
          <w:rFonts w:asciiTheme="majorHAnsi" w:hAnsiTheme="majorHAnsi" w:cs="Times New Roman"/>
          <w:w w:val="85"/>
          <w:position w:val="1"/>
          <w:sz w:val="24"/>
          <w:szCs w:val="24"/>
        </w:rPr>
        <w:t>.</w:t>
      </w:r>
      <w:r w:rsidR="00E8214D">
        <w:rPr>
          <w:rFonts w:asciiTheme="majorHAnsi" w:hAnsiTheme="majorHAnsi" w:cs="Times New Roman"/>
          <w:w w:val="85"/>
          <w:position w:val="1"/>
          <w:sz w:val="24"/>
          <w:szCs w:val="24"/>
        </w:rPr>
        <w:tab/>
      </w:r>
      <w:r w:rsidR="007F761B" w:rsidRPr="00BD1C4C">
        <w:rPr>
          <w:rFonts w:asciiTheme="majorHAnsi" w:hAnsiTheme="majorHAnsi" w:cs="Times New Roman"/>
          <w:w w:val="95"/>
          <w:sz w:val="24"/>
          <w:szCs w:val="24"/>
        </w:rPr>
        <w:t>JKLMN agrees to p</w:t>
      </w:r>
      <w:r w:rsidR="004A70F7" w:rsidRPr="00BD1C4C">
        <w:rPr>
          <w:rFonts w:asciiTheme="majorHAnsi" w:hAnsiTheme="majorHAnsi" w:cs="Times New Roman"/>
          <w:w w:val="95"/>
          <w:sz w:val="24"/>
          <w:szCs w:val="24"/>
        </w:rPr>
        <w:t>r</w:t>
      </w:r>
      <w:r w:rsidR="007F761B" w:rsidRPr="00BD1C4C">
        <w:rPr>
          <w:rFonts w:asciiTheme="majorHAnsi" w:hAnsiTheme="majorHAnsi" w:cs="Times New Roman"/>
          <w:w w:val="95"/>
          <w:sz w:val="24"/>
          <w:szCs w:val="24"/>
        </w:rPr>
        <w:t xml:space="preserve">ovide an updated detailed </w:t>
      </w:r>
      <w:r w:rsidR="004A70F7" w:rsidRPr="00BD1C4C">
        <w:rPr>
          <w:rFonts w:asciiTheme="majorHAnsi" w:hAnsiTheme="majorHAnsi" w:cs="Times New Roman"/>
          <w:w w:val="95"/>
          <w:sz w:val="24"/>
          <w:szCs w:val="24"/>
        </w:rPr>
        <w:t>m</w:t>
      </w:r>
      <w:r w:rsidR="007F761B" w:rsidRPr="00BD1C4C">
        <w:rPr>
          <w:rFonts w:asciiTheme="majorHAnsi" w:hAnsiTheme="majorHAnsi" w:cs="Times New Roman"/>
          <w:w w:val="95"/>
          <w:sz w:val="24"/>
          <w:szCs w:val="24"/>
        </w:rPr>
        <w:t xml:space="preserve">ining reclamation plan </w:t>
      </w:r>
      <w:r w:rsidR="004A70F7" w:rsidRPr="00BD1C4C">
        <w:rPr>
          <w:rFonts w:asciiTheme="majorHAnsi" w:hAnsiTheme="majorHAnsi" w:cs="Times New Roman"/>
          <w:w w:val="95"/>
          <w:sz w:val="24"/>
          <w:szCs w:val="24"/>
        </w:rPr>
        <w:t>f</w:t>
      </w:r>
      <w:r w:rsidR="007F761B" w:rsidRPr="00BD1C4C">
        <w:rPr>
          <w:rFonts w:asciiTheme="majorHAnsi" w:hAnsiTheme="majorHAnsi" w:cs="Times New Roman"/>
          <w:w w:val="95"/>
          <w:sz w:val="24"/>
          <w:szCs w:val="24"/>
        </w:rPr>
        <w:t xml:space="preserve">or the </w:t>
      </w:r>
      <w:r w:rsidR="004A70F7" w:rsidRPr="00BD1C4C">
        <w:rPr>
          <w:rFonts w:asciiTheme="majorHAnsi" w:hAnsiTheme="majorHAnsi" w:cs="Times New Roman"/>
          <w:w w:val="95"/>
          <w:sz w:val="24"/>
          <w:szCs w:val="24"/>
        </w:rPr>
        <w:t>Prope</w:t>
      </w:r>
      <w:r w:rsidR="007F761B" w:rsidRPr="00BD1C4C">
        <w:rPr>
          <w:rFonts w:asciiTheme="majorHAnsi" w:hAnsiTheme="majorHAnsi" w:cs="Times New Roman"/>
          <w:w w:val="95"/>
          <w:sz w:val="24"/>
          <w:szCs w:val="24"/>
        </w:rPr>
        <w:t>rty. Should JKLMN petition to</w:t>
      </w:r>
      <w:r w:rsidR="004A70F7" w:rsidRPr="00BD1C4C">
        <w:rPr>
          <w:rFonts w:asciiTheme="majorHAnsi" w:hAnsiTheme="majorHAnsi" w:cs="Times New Roman"/>
          <w:w w:val="95"/>
          <w:sz w:val="24"/>
          <w:szCs w:val="24"/>
        </w:rPr>
        <w:t xml:space="preserve"> move </w:t>
      </w:r>
      <w:r w:rsidR="00E918CE" w:rsidRPr="00BD1C4C">
        <w:rPr>
          <w:rFonts w:asciiTheme="majorHAnsi" w:hAnsiTheme="majorHAnsi" w:cs="Times New Roman"/>
          <w:w w:val="95"/>
          <w:sz w:val="24"/>
          <w:szCs w:val="24"/>
        </w:rPr>
        <w:t xml:space="preserve">its excavations </w:t>
      </w:r>
      <w:r w:rsidR="004A70F7" w:rsidRPr="00BD1C4C">
        <w:rPr>
          <w:rFonts w:asciiTheme="majorHAnsi" w:hAnsiTheme="majorHAnsi" w:cs="Times New Roman"/>
          <w:w w:val="95"/>
          <w:sz w:val="24"/>
          <w:szCs w:val="24"/>
        </w:rPr>
        <w:t xml:space="preserve">to a new location to locate more accessible </w:t>
      </w:r>
      <w:r w:rsidR="00E918CE" w:rsidRPr="00BD1C4C">
        <w:rPr>
          <w:rFonts w:asciiTheme="majorHAnsi" w:hAnsiTheme="majorHAnsi" w:cs="Times New Roman"/>
          <w:w w:val="95"/>
          <w:sz w:val="24"/>
          <w:szCs w:val="24"/>
        </w:rPr>
        <w:t xml:space="preserve">or productive </w:t>
      </w:r>
      <w:r w:rsidR="004A70F7" w:rsidRPr="00BD1C4C">
        <w:rPr>
          <w:rFonts w:asciiTheme="majorHAnsi" w:hAnsiTheme="majorHAnsi" w:cs="Times New Roman"/>
          <w:w w:val="95"/>
          <w:sz w:val="24"/>
          <w:szCs w:val="24"/>
        </w:rPr>
        <w:t>aggregate</w:t>
      </w:r>
      <w:r w:rsidR="007F761B" w:rsidRPr="00BD1C4C">
        <w:rPr>
          <w:rFonts w:asciiTheme="majorHAnsi" w:hAnsiTheme="majorHAnsi" w:cs="Times New Roman"/>
          <w:w w:val="95"/>
          <w:sz w:val="24"/>
          <w:szCs w:val="24"/>
        </w:rPr>
        <w:t xml:space="preserve">, the new area must be included within the mining </w:t>
      </w:r>
      <w:r w:rsidR="004A70F7" w:rsidRPr="00BD1C4C">
        <w:rPr>
          <w:rFonts w:asciiTheme="majorHAnsi" w:hAnsiTheme="majorHAnsi" w:cs="Times New Roman"/>
          <w:w w:val="95"/>
          <w:sz w:val="24"/>
          <w:szCs w:val="24"/>
        </w:rPr>
        <w:t>r</w:t>
      </w:r>
      <w:r w:rsidR="007F761B" w:rsidRPr="00BD1C4C">
        <w:rPr>
          <w:rFonts w:asciiTheme="majorHAnsi" w:hAnsiTheme="majorHAnsi" w:cs="Times New Roman"/>
          <w:w w:val="95"/>
          <w:sz w:val="24"/>
          <w:szCs w:val="24"/>
        </w:rPr>
        <w:t xml:space="preserve">eclamation plan and </w:t>
      </w:r>
      <w:r w:rsidR="00E918CE" w:rsidRPr="00BD1C4C">
        <w:rPr>
          <w:rFonts w:asciiTheme="majorHAnsi" w:hAnsiTheme="majorHAnsi" w:cs="Times New Roman"/>
          <w:w w:val="95"/>
          <w:sz w:val="24"/>
          <w:szCs w:val="24"/>
        </w:rPr>
        <w:t xml:space="preserve">if JKLMN shall have no intention to return to the vacated area, then </w:t>
      </w:r>
      <w:r w:rsidR="007F761B" w:rsidRPr="00BD1C4C">
        <w:rPr>
          <w:rFonts w:asciiTheme="majorHAnsi" w:hAnsiTheme="majorHAnsi" w:cs="Times New Roman"/>
          <w:w w:val="95"/>
          <w:sz w:val="24"/>
          <w:szCs w:val="24"/>
        </w:rPr>
        <w:t>the abandoned area shall be reclaimed</w:t>
      </w:r>
      <w:r w:rsidR="00E918CE" w:rsidRPr="00BD1C4C">
        <w:rPr>
          <w:rFonts w:asciiTheme="majorHAnsi" w:hAnsiTheme="majorHAnsi" w:cs="Times New Roman"/>
          <w:w w:val="95"/>
          <w:sz w:val="24"/>
          <w:szCs w:val="24"/>
        </w:rPr>
        <w:t xml:space="preserve"> </w:t>
      </w:r>
      <w:r w:rsidR="00E8214D" w:rsidRPr="00BD1C4C">
        <w:rPr>
          <w:rFonts w:asciiTheme="majorHAnsi" w:hAnsiTheme="majorHAnsi" w:cs="Times New Roman"/>
          <w:w w:val="95"/>
          <w:sz w:val="24"/>
          <w:szCs w:val="24"/>
        </w:rPr>
        <w:t xml:space="preserve">by </w:t>
      </w:r>
      <w:r w:rsidR="00E918CE" w:rsidRPr="00BD1C4C">
        <w:rPr>
          <w:rFonts w:asciiTheme="majorHAnsi" w:hAnsiTheme="majorHAnsi" w:cs="Times New Roman"/>
          <w:w w:val="95"/>
          <w:sz w:val="24"/>
          <w:szCs w:val="24"/>
        </w:rPr>
        <w:t>JKLMN</w:t>
      </w:r>
      <w:r w:rsidR="007F761B" w:rsidRPr="00BD1C4C">
        <w:rPr>
          <w:rFonts w:asciiTheme="majorHAnsi" w:hAnsiTheme="majorHAnsi" w:cs="Times New Roman"/>
          <w:w w:val="95"/>
          <w:sz w:val="24"/>
          <w:szCs w:val="24"/>
        </w:rPr>
        <w:t xml:space="preserve">. </w:t>
      </w:r>
      <w:r w:rsidR="00CE4F8D">
        <w:rPr>
          <w:rFonts w:asciiTheme="majorHAnsi" w:hAnsiTheme="majorHAnsi" w:cs="Times New Roman"/>
          <w:w w:val="95"/>
          <w:sz w:val="24"/>
          <w:szCs w:val="24"/>
        </w:rPr>
        <w:t>In</w:t>
      </w:r>
      <w:r w:rsidR="007F761B" w:rsidRPr="00BD1C4C">
        <w:rPr>
          <w:rFonts w:asciiTheme="majorHAnsi" w:hAnsiTheme="majorHAnsi" w:cs="Times New Roman"/>
          <w:w w:val="95"/>
          <w:sz w:val="24"/>
          <w:szCs w:val="24"/>
        </w:rPr>
        <w:t xml:space="preserve"> all other </w:t>
      </w:r>
      <w:r w:rsidR="004A70F7" w:rsidRPr="00BD1C4C">
        <w:rPr>
          <w:rFonts w:asciiTheme="majorHAnsi" w:hAnsiTheme="majorHAnsi" w:cs="Times New Roman"/>
          <w:w w:val="95"/>
          <w:sz w:val="24"/>
          <w:szCs w:val="24"/>
        </w:rPr>
        <w:t>r</w:t>
      </w:r>
      <w:r w:rsidR="007F761B" w:rsidRPr="00BD1C4C">
        <w:rPr>
          <w:rFonts w:asciiTheme="majorHAnsi" w:hAnsiTheme="majorHAnsi" w:cs="Times New Roman"/>
          <w:w w:val="95"/>
          <w:sz w:val="24"/>
          <w:szCs w:val="24"/>
        </w:rPr>
        <w:t>espects JKLMN agrees to abide by all Sta</w:t>
      </w:r>
      <w:r w:rsidR="004A70F7" w:rsidRPr="00BD1C4C">
        <w:rPr>
          <w:rFonts w:asciiTheme="majorHAnsi" w:hAnsiTheme="majorHAnsi" w:cs="Times New Roman"/>
          <w:w w:val="95"/>
          <w:sz w:val="24"/>
          <w:szCs w:val="24"/>
        </w:rPr>
        <w:t>t</w:t>
      </w:r>
      <w:r w:rsidR="007F761B" w:rsidRPr="00BD1C4C">
        <w:rPr>
          <w:rFonts w:asciiTheme="majorHAnsi" w:hAnsiTheme="majorHAnsi" w:cs="Times New Roman"/>
          <w:w w:val="95"/>
          <w:sz w:val="24"/>
          <w:szCs w:val="24"/>
        </w:rPr>
        <w:t>e</w:t>
      </w:r>
      <w:r w:rsidR="004A70F7" w:rsidRPr="00BD1C4C">
        <w:rPr>
          <w:rFonts w:asciiTheme="majorHAnsi" w:hAnsiTheme="majorHAnsi" w:cs="Times New Roman"/>
          <w:w w:val="95"/>
          <w:sz w:val="24"/>
          <w:szCs w:val="24"/>
        </w:rPr>
        <w:t>,</w:t>
      </w:r>
      <w:r w:rsidR="007F761B" w:rsidRPr="00BD1C4C">
        <w:rPr>
          <w:rFonts w:asciiTheme="majorHAnsi" w:hAnsiTheme="majorHAnsi" w:cs="Times New Roman"/>
          <w:w w:val="95"/>
          <w:sz w:val="24"/>
          <w:szCs w:val="24"/>
        </w:rPr>
        <w:t xml:space="preserve"> Federal and local </w:t>
      </w:r>
      <w:r w:rsidR="004A70F7" w:rsidRPr="00BD1C4C">
        <w:rPr>
          <w:rFonts w:asciiTheme="majorHAnsi" w:hAnsiTheme="majorHAnsi" w:cs="Times New Roman"/>
          <w:w w:val="95"/>
          <w:sz w:val="24"/>
          <w:szCs w:val="24"/>
        </w:rPr>
        <w:t>government requiremen</w:t>
      </w:r>
      <w:r w:rsidR="007F761B" w:rsidRPr="00BD1C4C">
        <w:rPr>
          <w:rFonts w:asciiTheme="majorHAnsi" w:hAnsiTheme="majorHAnsi" w:cs="Times New Roman"/>
          <w:w w:val="95"/>
          <w:sz w:val="24"/>
          <w:szCs w:val="24"/>
        </w:rPr>
        <w:t>ts, in</w:t>
      </w:r>
      <w:r w:rsidR="004A70F7" w:rsidRPr="00BD1C4C">
        <w:rPr>
          <w:rFonts w:asciiTheme="majorHAnsi" w:hAnsiTheme="majorHAnsi" w:cs="Times New Roman"/>
          <w:w w:val="95"/>
          <w:sz w:val="24"/>
          <w:szCs w:val="24"/>
        </w:rPr>
        <w:t>clu</w:t>
      </w:r>
      <w:r w:rsidR="007F761B" w:rsidRPr="00BD1C4C">
        <w:rPr>
          <w:rFonts w:asciiTheme="majorHAnsi" w:hAnsiTheme="majorHAnsi" w:cs="Times New Roman"/>
          <w:w w:val="95"/>
          <w:sz w:val="24"/>
          <w:szCs w:val="24"/>
        </w:rPr>
        <w:t>ding the U</w:t>
      </w:r>
      <w:r w:rsidR="004A70F7" w:rsidRPr="00BD1C4C">
        <w:rPr>
          <w:rFonts w:asciiTheme="majorHAnsi" w:hAnsiTheme="majorHAnsi" w:cs="Times New Roman"/>
          <w:w w:val="95"/>
          <w:sz w:val="24"/>
          <w:szCs w:val="24"/>
        </w:rPr>
        <w:t>tah Department of Air Qualit</w:t>
      </w:r>
      <w:r w:rsidR="007F761B" w:rsidRPr="00BD1C4C">
        <w:rPr>
          <w:rFonts w:asciiTheme="majorHAnsi" w:hAnsiTheme="majorHAnsi" w:cs="Times New Roman"/>
          <w:w w:val="95"/>
          <w:sz w:val="24"/>
          <w:szCs w:val="24"/>
        </w:rPr>
        <w:t xml:space="preserve">y and </w:t>
      </w:r>
      <w:r w:rsidR="007F761B" w:rsidRPr="00E8214D">
        <w:rPr>
          <w:rFonts w:asciiTheme="majorHAnsi" w:hAnsiTheme="majorHAnsi" w:cs="Times New Roman"/>
          <w:w w:val="95"/>
          <w:sz w:val="24"/>
          <w:szCs w:val="24"/>
        </w:rPr>
        <w:t>the</w:t>
      </w:r>
      <w:r w:rsidR="007F761B" w:rsidRPr="00BD1C4C">
        <w:rPr>
          <w:rFonts w:asciiTheme="majorHAnsi" w:hAnsiTheme="majorHAnsi" w:cs="Times New Roman"/>
          <w:w w:val="95"/>
          <w:sz w:val="24"/>
          <w:szCs w:val="24"/>
        </w:rPr>
        <w:t xml:space="preserve"> </w:t>
      </w:r>
      <w:r w:rsidR="007F761B" w:rsidRPr="00E8214D">
        <w:rPr>
          <w:rFonts w:asciiTheme="majorHAnsi" w:hAnsiTheme="majorHAnsi" w:cs="Times New Roman"/>
          <w:w w:val="95"/>
          <w:sz w:val="24"/>
          <w:szCs w:val="24"/>
        </w:rPr>
        <w:t>Utah</w:t>
      </w:r>
      <w:r w:rsidR="007F761B" w:rsidRPr="00BD1C4C">
        <w:rPr>
          <w:rFonts w:asciiTheme="majorHAnsi" w:hAnsiTheme="majorHAnsi" w:cs="Times New Roman"/>
          <w:w w:val="95"/>
          <w:sz w:val="24"/>
          <w:szCs w:val="24"/>
        </w:rPr>
        <w:t xml:space="preserve"> </w:t>
      </w:r>
      <w:r w:rsidR="007F761B" w:rsidRPr="00E8214D">
        <w:rPr>
          <w:rFonts w:asciiTheme="majorHAnsi" w:hAnsiTheme="majorHAnsi" w:cs="Times New Roman"/>
          <w:w w:val="95"/>
          <w:sz w:val="24"/>
          <w:szCs w:val="24"/>
        </w:rPr>
        <w:t>Division</w:t>
      </w:r>
      <w:r w:rsidR="007F761B" w:rsidRPr="00BD1C4C">
        <w:rPr>
          <w:rFonts w:asciiTheme="majorHAnsi" w:hAnsiTheme="majorHAnsi" w:cs="Times New Roman"/>
          <w:w w:val="95"/>
          <w:sz w:val="24"/>
          <w:szCs w:val="24"/>
        </w:rPr>
        <w:t xml:space="preserve"> </w:t>
      </w:r>
      <w:r w:rsidR="007F761B" w:rsidRPr="00E8214D">
        <w:rPr>
          <w:rFonts w:asciiTheme="majorHAnsi" w:hAnsiTheme="majorHAnsi" w:cs="Times New Roman"/>
          <w:w w:val="95"/>
          <w:sz w:val="24"/>
          <w:szCs w:val="24"/>
        </w:rPr>
        <w:t>of</w:t>
      </w:r>
      <w:r w:rsidR="007F761B" w:rsidRPr="00BD1C4C">
        <w:rPr>
          <w:rFonts w:asciiTheme="majorHAnsi" w:hAnsiTheme="majorHAnsi" w:cs="Times New Roman"/>
          <w:w w:val="95"/>
          <w:sz w:val="24"/>
          <w:szCs w:val="24"/>
        </w:rPr>
        <w:t xml:space="preserve"> </w:t>
      </w:r>
      <w:r w:rsidR="007F761B" w:rsidRPr="00E8214D">
        <w:rPr>
          <w:rFonts w:asciiTheme="majorHAnsi" w:hAnsiTheme="majorHAnsi" w:cs="Times New Roman"/>
          <w:w w:val="95"/>
          <w:sz w:val="24"/>
          <w:szCs w:val="24"/>
        </w:rPr>
        <w:t>Solid</w:t>
      </w:r>
      <w:r w:rsidR="007F761B" w:rsidRPr="00BD1C4C">
        <w:rPr>
          <w:rFonts w:asciiTheme="majorHAnsi" w:hAnsiTheme="majorHAnsi" w:cs="Times New Roman"/>
          <w:w w:val="95"/>
          <w:sz w:val="24"/>
          <w:szCs w:val="24"/>
        </w:rPr>
        <w:t xml:space="preserve"> </w:t>
      </w:r>
      <w:r w:rsidR="007F761B" w:rsidRPr="00E8214D">
        <w:rPr>
          <w:rFonts w:asciiTheme="majorHAnsi" w:hAnsiTheme="majorHAnsi" w:cs="Times New Roman"/>
          <w:w w:val="95"/>
          <w:sz w:val="24"/>
          <w:szCs w:val="24"/>
        </w:rPr>
        <w:t>and</w:t>
      </w:r>
      <w:r w:rsidR="007F761B" w:rsidRPr="00BD1C4C">
        <w:rPr>
          <w:rFonts w:asciiTheme="majorHAnsi" w:hAnsiTheme="majorHAnsi" w:cs="Times New Roman"/>
          <w:w w:val="95"/>
          <w:sz w:val="24"/>
          <w:szCs w:val="24"/>
        </w:rPr>
        <w:t xml:space="preserve"> </w:t>
      </w:r>
      <w:r w:rsidR="007F761B" w:rsidRPr="00E8214D">
        <w:rPr>
          <w:rFonts w:asciiTheme="majorHAnsi" w:hAnsiTheme="majorHAnsi" w:cs="Times New Roman"/>
          <w:w w:val="95"/>
          <w:sz w:val="24"/>
          <w:szCs w:val="24"/>
        </w:rPr>
        <w:t>Hazardous</w:t>
      </w:r>
      <w:r w:rsidR="007F761B" w:rsidRPr="00BD1C4C">
        <w:rPr>
          <w:rFonts w:asciiTheme="majorHAnsi" w:hAnsiTheme="majorHAnsi" w:cs="Times New Roman"/>
          <w:w w:val="95"/>
          <w:sz w:val="24"/>
          <w:szCs w:val="24"/>
        </w:rPr>
        <w:t xml:space="preserve"> </w:t>
      </w:r>
      <w:r w:rsidR="007F761B" w:rsidRPr="00E8214D">
        <w:rPr>
          <w:rFonts w:asciiTheme="majorHAnsi" w:hAnsiTheme="majorHAnsi" w:cs="Times New Roman"/>
          <w:w w:val="95"/>
          <w:sz w:val="24"/>
          <w:szCs w:val="24"/>
        </w:rPr>
        <w:t>Waste,</w:t>
      </w:r>
      <w:r w:rsidR="007F761B" w:rsidRPr="00BD1C4C">
        <w:rPr>
          <w:rFonts w:asciiTheme="majorHAnsi" w:hAnsiTheme="majorHAnsi" w:cs="Times New Roman"/>
          <w:w w:val="95"/>
          <w:sz w:val="24"/>
          <w:szCs w:val="24"/>
        </w:rPr>
        <w:t xml:space="preserve"> </w:t>
      </w:r>
      <w:r w:rsidR="007F761B" w:rsidRPr="00E8214D">
        <w:rPr>
          <w:rFonts w:asciiTheme="majorHAnsi" w:hAnsiTheme="majorHAnsi" w:cs="Times New Roman"/>
          <w:w w:val="95"/>
          <w:sz w:val="24"/>
          <w:szCs w:val="24"/>
        </w:rPr>
        <w:t>and</w:t>
      </w:r>
      <w:r w:rsidR="007F761B" w:rsidRPr="00BD1C4C">
        <w:rPr>
          <w:rFonts w:asciiTheme="majorHAnsi" w:hAnsiTheme="majorHAnsi" w:cs="Times New Roman"/>
          <w:w w:val="95"/>
          <w:sz w:val="24"/>
          <w:szCs w:val="24"/>
        </w:rPr>
        <w:t xml:space="preserve"> </w:t>
      </w:r>
      <w:r w:rsidR="007F761B" w:rsidRPr="00E8214D">
        <w:rPr>
          <w:rFonts w:asciiTheme="majorHAnsi" w:hAnsiTheme="majorHAnsi" w:cs="Times New Roman"/>
          <w:w w:val="95"/>
          <w:sz w:val="24"/>
          <w:szCs w:val="24"/>
        </w:rPr>
        <w:t>will</w:t>
      </w:r>
      <w:r w:rsidR="007F761B" w:rsidRPr="00BD1C4C">
        <w:rPr>
          <w:rFonts w:asciiTheme="majorHAnsi" w:hAnsiTheme="majorHAnsi" w:cs="Times New Roman"/>
          <w:w w:val="95"/>
          <w:sz w:val="24"/>
          <w:szCs w:val="24"/>
        </w:rPr>
        <w:t xml:space="preserve"> </w:t>
      </w:r>
      <w:r w:rsidR="007F761B" w:rsidRPr="00E8214D">
        <w:rPr>
          <w:rFonts w:asciiTheme="majorHAnsi" w:hAnsiTheme="majorHAnsi" w:cs="Times New Roman"/>
          <w:w w:val="95"/>
          <w:sz w:val="24"/>
          <w:szCs w:val="24"/>
        </w:rPr>
        <w:t>p</w:t>
      </w:r>
      <w:r w:rsidR="004A70F7" w:rsidRPr="00E8214D">
        <w:rPr>
          <w:rFonts w:asciiTheme="majorHAnsi" w:hAnsiTheme="majorHAnsi" w:cs="Times New Roman"/>
          <w:w w:val="95"/>
          <w:sz w:val="24"/>
          <w:szCs w:val="24"/>
        </w:rPr>
        <w:t>r</w:t>
      </w:r>
      <w:r w:rsidR="007F761B" w:rsidRPr="00E8214D">
        <w:rPr>
          <w:rFonts w:asciiTheme="majorHAnsi" w:hAnsiTheme="majorHAnsi" w:cs="Times New Roman"/>
          <w:w w:val="95"/>
          <w:sz w:val="24"/>
          <w:szCs w:val="24"/>
        </w:rPr>
        <w:t>ovide</w:t>
      </w:r>
      <w:r w:rsidR="007F761B" w:rsidRPr="00BD1C4C">
        <w:rPr>
          <w:rFonts w:asciiTheme="majorHAnsi" w:hAnsiTheme="majorHAnsi" w:cs="Times New Roman"/>
          <w:w w:val="95"/>
          <w:sz w:val="24"/>
          <w:szCs w:val="24"/>
        </w:rPr>
        <w:t xml:space="preserve"> </w:t>
      </w:r>
      <w:r w:rsidR="007F761B" w:rsidRPr="00E8214D">
        <w:rPr>
          <w:rFonts w:asciiTheme="majorHAnsi" w:hAnsiTheme="majorHAnsi" w:cs="Times New Roman"/>
          <w:w w:val="95"/>
          <w:sz w:val="24"/>
          <w:szCs w:val="24"/>
        </w:rPr>
        <w:t>to</w:t>
      </w:r>
      <w:r w:rsidR="007F761B" w:rsidRPr="00BD1C4C">
        <w:rPr>
          <w:rFonts w:asciiTheme="majorHAnsi" w:hAnsiTheme="majorHAnsi" w:cs="Times New Roman"/>
          <w:w w:val="95"/>
          <w:sz w:val="24"/>
          <w:szCs w:val="24"/>
        </w:rPr>
        <w:t xml:space="preserve"> </w:t>
      </w:r>
      <w:r w:rsidR="007F761B" w:rsidRPr="00E8214D">
        <w:rPr>
          <w:rFonts w:asciiTheme="majorHAnsi" w:hAnsiTheme="majorHAnsi" w:cs="Times New Roman"/>
          <w:w w:val="95"/>
          <w:sz w:val="24"/>
          <w:szCs w:val="24"/>
        </w:rPr>
        <w:t>the</w:t>
      </w:r>
      <w:r w:rsidR="007F761B" w:rsidRPr="00BD1C4C">
        <w:rPr>
          <w:rFonts w:asciiTheme="majorHAnsi" w:hAnsiTheme="majorHAnsi" w:cs="Times New Roman"/>
          <w:w w:val="95"/>
          <w:sz w:val="24"/>
          <w:szCs w:val="24"/>
        </w:rPr>
        <w:t xml:space="preserve"> </w:t>
      </w:r>
      <w:r w:rsidR="007F761B" w:rsidRPr="00E8214D">
        <w:rPr>
          <w:rFonts w:asciiTheme="majorHAnsi" w:hAnsiTheme="majorHAnsi" w:cs="Times New Roman"/>
          <w:w w:val="95"/>
          <w:sz w:val="24"/>
          <w:szCs w:val="24"/>
        </w:rPr>
        <w:t>Payso</w:t>
      </w:r>
      <w:r w:rsidR="004A70F7" w:rsidRPr="00E8214D">
        <w:rPr>
          <w:rFonts w:asciiTheme="majorHAnsi" w:hAnsiTheme="majorHAnsi" w:cs="Times New Roman"/>
          <w:w w:val="95"/>
          <w:sz w:val="24"/>
          <w:szCs w:val="24"/>
        </w:rPr>
        <w:t>n</w:t>
      </w:r>
      <w:r w:rsidR="007F761B" w:rsidRPr="00BD1C4C">
        <w:rPr>
          <w:rFonts w:asciiTheme="majorHAnsi" w:hAnsiTheme="majorHAnsi" w:cs="Times New Roman"/>
          <w:w w:val="95"/>
          <w:sz w:val="24"/>
          <w:szCs w:val="24"/>
        </w:rPr>
        <w:t xml:space="preserve"> </w:t>
      </w:r>
      <w:r w:rsidR="007F761B" w:rsidRPr="00E8214D">
        <w:rPr>
          <w:rFonts w:asciiTheme="majorHAnsi" w:hAnsiTheme="majorHAnsi" w:cs="Times New Roman"/>
          <w:w w:val="95"/>
          <w:sz w:val="24"/>
          <w:szCs w:val="24"/>
        </w:rPr>
        <w:t>City Council and pertinent Payson C</w:t>
      </w:r>
      <w:r w:rsidR="004A70F7" w:rsidRPr="00E8214D">
        <w:rPr>
          <w:rFonts w:asciiTheme="majorHAnsi" w:hAnsiTheme="majorHAnsi" w:cs="Times New Roman"/>
          <w:w w:val="95"/>
          <w:sz w:val="24"/>
          <w:szCs w:val="24"/>
        </w:rPr>
        <w:t>i</w:t>
      </w:r>
      <w:r w:rsidR="007F761B" w:rsidRPr="00E8214D">
        <w:rPr>
          <w:rFonts w:asciiTheme="majorHAnsi" w:hAnsiTheme="majorHAnsi" w:cs="Times New Roman"/>
          <w:w w:val="95"/>
          <w:sz w:val="24"/>
          <w:szCs w:val="24"/>
        </w:rPr>
        <w:t>ty staff reasonable access to the Property an</w:t>
      </w:r>
      <w:r w:rsidR="004A70F7" w:rsidRPr="00E8214D">
        <w:rPr>
          <w:rFonts w:asciiTheme="majorHAnsi" w:hAnsiTheme="majorHAnsi" w:cs="Times New Roman"/>
          <w:w w:val="95"/>
          <w:sz w:val="24"/>
          <w:szCs w:val="24"/>
        </w:rPr>
        <w:t>d</w:t>
      </w:r>
      <w:r w:rsidR="007F761B" w:rsidRPr="00E8214D">
        <w:rPr>
          <w:rFonts w:asciiTheme="majorHAnsi" w:hAnsiTheme="majorHAnsi" w:cs="Times New Roman"/>
          <w:w w:val="95"/>
          <w:sz w:val="24"/>
          <w:szCs w:val="24"/>
        </w:rPr>
        <w:t xml:space="preserve"> the facilities erected on the Property to d</w:t>
      </w:r>
      <w:r w:rsidR="004A70F7" w:rsidRPr="00E8214D">
        <w:rPr>
          <w:rFonts w:asciiTheme="majorHAnsi" w:hAnsiTheme="majorHAnsi" w:cs="Times New Roman"/>
          <w:w w:val="95"/>
          <w:sz w:val="24"/>
          <w:szCs w:val="24"/>
        </w:rPr>
        <w:t>etermine compli</w:t>
      </w:r>
      <w:r w:rsidR="007F761B" w:rsidRPr="00E8214D">
        <w:rPr>
          <w:rFonts w:asciiTheme="majorHAnsi" w:hAnsiTheme="majorHAnsi" w:cs="Times New Roman"/>
          <w:w w:val="95"/>
          <w:sz w:val="24"/>
          <w:szCs w:val="24"/>
        </w:rPr>
        <w:t>ance.</w:t>
      </w:r>
    </w:p>
    <w:p w14:paraId="030EA3C0" w14:textId="77777777" w:rsidR="00A40688" w:rsidRPr="00737E23" w:rsidRDefault="00A40688">
      <w:pPr>
        <w:pStyle w:val="BodyText"/>
        <w:spacing w:before="1"/>
        <w:rPr>
          <w:rFonts w:asciiTheme="majorHAnsi" w:hAnsiTheme="majorHAnsi" w:cs="Times New Roman"/>
          <w:sz w:val="24"/>
          <w:szCs w:val="24"/>
        </w:rPr>
      </w:pPr>
    </w:p>
    <w:p w14:paraId="09399CAC" w14:textId="58719914" w:rsidR="00081C44" w:rsidRPr="00081C44" w:rsidRDefault="00893A13" w:rsidP="00081C44">
      <w:pPr>
        <w:spacing w:line="218" w:lineRule="auto"/>
        <w:ind w:left="1080" w:right="102" w:hanging="360"/>
        <w:rPr>
          <w:rFonts w:asciiTheme="majorHAnsi" w:hAnsiTheme="majorHAnsi" w:cs="Times New Roman"/>
          <w:w w:val="90"/>
          <w:sz w:val="24"/>
          <w:szCs w:val="24"/>
        </w:rPr>
      </w:pPr>
      <w:r>
        <w:rPr>
          <w:rFonts w:asciiTheme="majorHAnsi" w:hAnsiTheme="majorHAnsi" w:cs="Times New Roman"/>
          <w:w w:val="90"/>
          <w:sz w:val="24"/>
          <w:szCs w:val="24"/>
        </w:rPr>
        <w:t>10.</w:t>
      </w:r>
      <w:r w:rsidR="00E8214D">
        <w:rPr>
          <w:rFonts w:asciiTheme="majorHAnsi" w:hAnsiTheme="majorHAnsi" w:cs="Times New Roman"/>
          <w:w w:val="90"/>
          <w:sz w:val="24"/>
          <w:szCs w:val="24"/>
        </w:rPr>
        <w:tab/>
      </w:r>
      <w:r w:rsidR="007F761B" w:rsidRPr="00BD1C4C">
        <w:rPr>
          <w:rFonts w:asciiTheme="majorHAnsi" w:hAnsiTheme="majorHAnsi" w:cs="Times New Roman"/>
          <w:w w:val="95"/>
          <w:sz w:val="24"/>
          <w:szCs w:val="24"/>
        </w:rPr>
        <w:t xml:space="preserve">Payson shall be entitled to obtain processed materials from JKLMN on a cost plus 8% basis for use on Payson City public work projects, whether the work is performed by Payson or by third party contractors, to the extent such materials are available on the Property. Public work projects shall not include projects wherein Payson is acting as a </w:t>
      </w:r>
      <w:r w:rsidR="007F761B" w:rsidRPr="00BD1C4C">
        <w:rPr>
          <w:rFonts w:asciiTheme="majorHAnsi" w:hAnsiTheme="majorHAnsi" w:cs="Times New Roman"/>
          <w:w w:val="95"/>
          <w:sz w:val="24"/>
          <w:szCs w:val="24"/>
        </w:rPr>
        <w:lastRenderedPageBreak/>
        <w:t>commercial developer (i</w:t>
      </w:r>
      <w:r w:rsidR="00BD1C4C" w:rsidRPr="00BD1C4C">
        <w:rPr>
          <w:rFonts w:asciiTheme="majorHAnsi" w:hAnsiTheme="majorHAnsi" w:cs="Times New Roman"/>
          <w:w w:val="95"/>
          <w:sz w:val="24"/>
          <w:szCs w:val="24"/>
        </w:rPr>
        <w:t>.</w:t>
      </w:r>
      <w:r w:rsidR="007F761B" w:rsidRPr="00BD1C4C">
        <w:rPr>
          <w:rFonts w:asciiTheme="majorHAnsi" w:hAnsiTheme="majorHAnsi" w:cs="Times New Roman"/>
          <w:w w:val="95"/>
          <w:sz w:val="24"/>
          <w:szCs w:val="24"/>
        </w:rPr>
        <w:t xml:space="preserve">e. economic development projects). JKLMN agrees that </w:t>
      </w:r>
      <w:r w:rsidR="00E918CE" w:rsidRPr="00BD1C4C">
        <w:rPr>
          <w:rFonts w:asciiTheme="majorHAnsi" w:hAnsiTheme="majorHAnsi" w:cs="Times New Roman"/>
          <w:w w:val="95"/>
          <w:sz w:val="24"/>
          <w:szCs w:val="24"/>
        </w:rPr>
        <w:t>its</w:t>
      </w:r>
      <w:r w:rsidR="007F761B" w:rsidRPr="00BD1C4C">
        <w:rPr>
          <w:rFonts w:asciiTheme="majorHAnsi" w:hAnsiTheme="majorHAnsi" w:cs="Times New Roman"/>
          <w:w w:val="95"/>
          <w:sz w:val="24"/>
          <w:szCs w:val="24"/>
        </w:rPr>
        <w:t xml:space="preserve"> cost for the following material is as Follows: 1" road base </w:t>
      </w:r>
      <w:r w:rsidR="00CB48A0" w:rsidRPr="00BD1C4C">
        <w:rPr>
          <w:rFonts w:asciiTheme="majorHAnsi" w:hAnsiTheme="majorHAnsi" w:cs="Times New Roman"/>
          <w:w w:val="95"/>
          <w:sz w:val="24"/>
          <w:szCs w:val="24"/>
        </w:rPr>
        <w:t xml:space="preserve"> $4.15</w:t>
      </w:r>
      <w:r w:rsidR="007F761B" w:rsidRPr="00BD1C4C">
        <w:rPr>
          <w:rFonts w:asciiTheme="majorHAnsi" w:hAnsiTheme="majorHAnsi" w:cs="Times New Roman"/>
          <w:w w:val="95"/>
          <w:sz w:val="24"/>
          <w:szCs w:val="24"/>
        </w:rPr>
        <w:t xml:space="preserve">; </w:t>
      </w:r>
      <w:r w:rsidR="00425AD5" w:rsidRPr="00BD1C4C">
        <w:rPr>
          <w:rFonts w:asciiTheme="majorHAnsi" w:hAnsiTheme="majorHAnsi" w:cs="Times New Roman"/>
          <w:w w:val="95"/>
          <w:sz w:val="24"/>
          <w:szCs w:val="24"/>
        </w:rPr>
        <w:t xml:space="preserve">11/2” UDOT Road base $ 6.60; </w:t>
      </w:r>
      <w:r w:rsidR="007F761B" w:rsidRPr="00BD1C4C">
        <w:rPr>
          <w:rFonts w:asciiTheme="majorHAnsi" w:hAnsiTheme="majorHAnsi" w:cs="Times New Roman"/>
          <w:w w:val="95"/>
          <w:sz w:val="24"/>
          <w:szCs w:val="24"/>
        </w:rPr>
        <w:t xml:space="preserve">1/2 - l” floor gravel </w:t>
      </w:r>
      <w:r w:rsidR="00CB48A0" w:rsidRPr="00BD1C4C">
        <w:rPr>
          <w:rFonts w:asciiTheme="majorHAnsi" w:hAnsiTheme="majorHAnsi" w:cs="Times New Roman"/>
          <w:w w:val="95"/>
          <w:sz w:val="24"/>
          <w:szCs w:val="24"/>
        </w:rPr>
        <w:t>$</w:t>
      </w:r>
      <w:r w:rsidR="00425AD5" w:rsidRPr="00BD1C4C">
        <w:rPr>
          <w:rFonts w:asciiTheme="majorHAnsi" w:hAnsiTheme="majorHAnsi" w:cs="Times New Roman"/>
          <w:w w:val="95"/>
          <w:sz w:val="24"/>
          <w:szCs w:val="24"/>
        </w:rPr>
        <w:t>9.00</w:t>
      </w:r>
      <w:r w:rsidR="007F761B" w:rsidRPr="00BD1C4C">
        <w:rPr>
          <w:rFonts w:asciiTheme="majorHAnsi" w:hAnsiTheme="majorHAnsi" w:cs="Times New Roman"/>
          <w:w w:val="95"/>
          <w:sz w:val="24"/>
          <w:szCs w:val="24"/>
        </w:rPr>
        <w:t>; 1-</w:t>
      </w:r>
      <w:r w:rsidR="00573868" w:rsidRPr="00BD1C4C">
        <w:rPr>
          <w:rFonts w:asciiTheme="majorHAnsi" w:hAnsiTheme="majorHAnsi" w:cs="Times New Roman"/>
          <w:w w:val="95"/>
          <w:sz w:val="24"/>
          <w:szCs w:val="24"/>
        </w:rPr>
        <w:t>1½”</w:t>
      </w:r>
      <w:r w:rsidR="007F761B" w:rsidRPr="00BD1C4C">
        <w:rPr>
          <w:rFonts w:asciiTheme="majorHAnsi" w:hAnsiTheme="majorHAnsi" w:cs="Times New Roman"/>
          <w:w w:val="95"/>
          <w:sz w:val="24"/>
          <w:szCs w:val="24"/>
        </w:rPr>
        <w:t xml:space="preserve"> drain rock </w:t>
      </w:r>
      <w:r w:rsidR="00425AD5" w:rsidRPr="00BD1C4C">
        <w:rPr>
          <w:rFonts w:asciiTheme="majorHAnsi" w:hAnsiTheme="majorHAnsi" w:cs="Times New Roman"/>
          <w:w w:val="95"/>
          <w:sz w:val="24"/>
          <w:szCs w:val="24"/>
        </w:rPr>
        <w:t>$8.50</w:t>
      </w:r>
      <w:r w:rsidR="00B71EBB" w:rsidRPr="00BD1C4C">
        <w:rPr>
          <w:rFonts w:asciiTheme="majorHAnsi" w:hAnsiTheme="majorHAnsi" w:cs="Times New Roman"/>
          <w:w w:val="95"/>
          <w:sz w:val="24"/>
          <w:szCs w:val="24"/>
        </w:rPr>
        <w:t>;</w:t>
      </w:r>
      <w:r w:rsidR="007F761B" w:rsidRPr="00BD1C4C">
        <w:rPr>
          <w:rFonts w:asciiTheme="majorHAnsi" w:hAnsiTheme="majorHAnsi" w:cs="Times New Roman"/>
          <w:w w:val="95"/>
          <w:sz w:val="24"/>
          <w:szCs w:val="24"/>
        </w:rPr>
        <w:t xml:space="preserve"> 1 1/2-6” cobble $11.75; bank run </w:t>
      </w:r>
      <w:r w:rsidR="00A12691" w:rsidRPr="00BD1C4C">
        <w:rPr>
          <w:rFonts w:asciiTheme="majorHAnsi" w:hAnsiTheme="majorHAnsi" w:cs="Times New Roman"/>
          <w:w w:val="95"/>
          <w:sz w:val="24"/>
          <w:szCs w:val="24"/>
        </w:rPr>
        <w:t>$2.59</w:t>
      </w:r>
      <w:r w:rsidR="007F761B" w:rsidRPr="00BD1C4C">
        <w:rPr>
          <w:rFonts w:asciiTheme="majorHAnsi" w:hAnsiTheme="majorHAnsi" w:cs="Times New Roman"/>
          <w:w w:val="95"/>
          <w:sz w:val="24"/>
          <w:szCs w:val="24"/>
        </w:rPr>
        <w:t>; l -2’ landscape $18.27; over 2’ landscape $18.27;</w:t>
      </w:r>
      <w:r w:rsidR="002367BC" w:rsidRPr="00BD1C4C">
        <w:rPr>
          <w:rFonts w:asciiTheme="majorHAnsi" w:hAnsiTheme="majorHAnsi" w:cs="Times New Roman"/>
          <w:w w:val="95"/>
          <w:sz w:val="24"/>
          <w:szCs w:val="24"/>
        </w:rPr>
        <w:t xml:space="preserve"> Reject ½” crusher fines $3.70;</w:t>
      </w:r>
      <w:r w:rsidR="007F761B" w:rsidRPr="00BD1C4C">
        <w:rPr>
          <w:rFonts w:asciiTheme="majorHAnsi" w:hAnsiTheme="majorHAnsi" w:cs="Times New Roman"/>
          <w:w w:val="95"/>
          <w:sz w:val="24"/>
          <w:szCs w:val="24"/>
        </w:rPr>
        <w:t xml:space="preserve"> screened topsoil </w:t>
      </w:r>
      <w:r w:rsidR="00A12691" w:rsidRPr="00BD1C4C">
        <w:rPr>
          <w:rFonts w:asciiTheme="majorHAnsi" w:hAnsiTheme="majorHAnsi" w:cs="Times New Roman"/>
          <w:w w:val="95"/>
          <w:sz w:val="24"/>
          <w:szCs w:val="24"/>
        </w:rPr>
        <w:t>$7.82</w:t>
      </w:r>
      <w:r w:rsidR="007F761B" w:rsidRPr="00BD1C4C">
        <w:rPr>
          <w:rFonts w:asciiTheme="majorHAnsi" w:hAnsiTheme="majorHAnsi" w:cs="Times New Roman"/>
          <w:w w:val="95"/>
          <w:sz w:val="24"/>
          <w:szCs w:val="24"/>
        </w:rPr>
        <w:t xml:space="preserve">; unscreened topsoil </w:t>
      </w:r>
      <w:r w:rsidR="00A12691" w:rsidRPr="00BD1C4C">
        <w:rPr>
          <w:rFonts w:asciiTheme="majorHAnsi" w:hAnsiTheme="majorHAnsi" w:cs="Times New Roman"/>
          <w:w w:val="95"/>
          <w:sz w:val="24"/>
          <w:szCs w:val="24"/>
        </w:rPr>
        <w:t>$4.00</w:t>
      </w:r>
      <w:r w:rsidR="007F761B" w:rsidRPr="00BD1C4C">
        <w:rPr>
          <w:rFonts w:asciiTheme="majorHAnsi" w:hAnsiTheme="majorHAnsi" w:cs="Times New Roman"/>
          <w:w w:val="95"/>
          <w:sz w:val="24"/>
          <w:szCs w:val="24"/>
        </w:rPr>
        <w:t>; bank</w:t>
      </w:r>
      <w:r w:rsidR="00CE4F8D">
        <w:rPr>
          <w:rFonts w:asciiTheme="majorHAnsi" w:hAnsiTheme="majorHAnsi" w:cs="Times New Roman"/>
          <w:w w:val="95"/>
          <w:sz w:val="24"/>
          <w:szCs w:val="24"/>
        </w:rPr>
        <w:t xml:space="preserve"> </w:t>
      </w:r>
      <w:r w:rsidR="007F761B" w:rsidRPr="00BD1C4C">
        <w:rPr>
          <w:rFonts w:asciiTheme="majorHAnsi" w:hAnsiTheme="majorHAnsi" w:cs="Times New Roman"/>
          <w:w w:val="95"/>
          <w:sz w:val="24"/>
          <w:szCs w:val="24"/>
        </w:rPr>
        <w:t xml:space="preserve">run sand </w:t>
      </w:r>
      <w:r w:rsidR="002367BC" w:rsidRPr="00BD1C4C">
        <w:rPr>
          <w:rFonts w:asciiTheme="majorHAnsi" w:hAnsiTheme="majorHAnsi" w:cs="Times New Roman"/>
          <w:w w:val="95"/>
          <w:sz w:val="24"/>
          <w:szCs w:val="24"/>
        </w:rPr>
        <w:t>$2.59</w:t>
      </w:r>
      <w:r w:rsidR="00425AD5" w:rsidRPr="00BD1C4C">
        <w:rPr>
          <w:rFonts w:asciiTheme="majorHAnsi" w:hAnsiTheme="majorHAnsi" w:cs="Times New Roman"/>
          <w:w w:val="95"/>
          <w:sz w:val="24"/>
          <w:szCs w:val="24"/>
        </w:rPr>
        <w:t xml:space="preserve">; 3” minus A1A </w:t>
      </w:r>
      <w:r w:rsidR="00CE3D8E" w:rsidRPr="00BD1C4C">
        <w:rPr>
          <w:rFonts w:asciiTheme="majorHAnsi" w:hAnsiTheme="majorHAnsi" w:cs="Times New Roman"/>
          <w:w w:val="95"/>
          <w:sz w:val="24"/>
          <w:szCs w:val="24"/>
        </w:rPr>
        <w:t xml:space="preserve"> $5.25</w:t>
      </w:r>
      <w:r w:rsidR="007F761B" w:rsidRPr="00BD1C4C">
        <w:rPr>
          <w:rFonts w:asciiTheme="majorHAnsi" w:hAnsiTheme="majorHAnsi" w:cs="Times New Roman"/>
          <w:w w:val="95"/>
          <w:sz w:val="24"/>
          <w:szCs w:val="24"/>
        </w:rPr>
        <w:t xml:space="preserve">. A loading fee of </w:t>
      </w:r>
      <w:r w:rsidR="00CB48A0" w:rsidRPr="00BD1C4C">
        <w:rPr>
          <w:rFonts w:asciiTheme="majorHAnsi" w:hAnsiTheme="majorHAnsi" w:cs="Times New Roman"/>
          <w:w w:val="95"/>
          <w:sz w:val="24"/>
          <w:szCs w:val="24"/>
        </w:rPr>
        <w:t xml:space="preserve">$0.81 </w:t>
      </w:r>
      <w:r w:rsidR="007F761B" w:rsidRPr="00BD1C4C">
        <w:rPr>
          <w:rFonts w:asciiTheme="majorHAnsi" w:hAnsiTheme="majorHAnsi" w:cs="Times New Roman"/>
          <w:w w:val="95"/>
          <w:sz w:val="24"/>
          <w:szCs w:val="24"/>
        </w:rPr>
        <w:t xml:space="preserve">shall be added if JKLMN loads the material as well as the 8% profit.  In the event Payson City shall elect to load for itself the above described materials, JKLMN shall determine the location for removal or extraction of such materials which shall be consistent with its plan for extraction from the Property. The costs and prices for the above described materials does not include any royalty </w:t>
      </w:r>
      <w:r w:rsidR="00E918CE" w:rsidRPr="00BD1C4C">
        <w:rPr>
          <w:rFonts w:asciiTheme="majorHAnsi" w:hAnsiTheme="majorHAnsi" w:cs="Times New Roman"/>
          <w:w w:val="95"/>
          <w:sz w:val="24"/>
          <w:szCs w:val="24"/>
        </w:rPr>
        <w:t xml:space="preserve">to Payson </w:t>
      </w:r>
      <w:r w:rsidR="007F761B" w:rsidRPr="00BD1C4C">
        <w:rPr>
          <w:rFonts w:asciiTheme="majorHAnsi" w:hAnsiTheme="majorHAnsi" w:cs="Times New Roman"/>
          <w:w w:val="95"/>
          <w:sz w:val="24"/>
          <w:szCs w:val="24"/>
        </w:rPr>
        <w:t>and no royalty shall be paid to Payson with respect to any of the above described materials purchased by Payson. Payso</w:t>
      </w:r>
      <w:r w:rsidR="00737E23" w:rsidRPr="00BD1C4C">
        <w:rPr>
          <w:rFonts w:asciiTheme="majorHAnsi" w:hAnsiTheme="majorHAnsi" w:cs="Times New Roman"/>
          <w:w w:val="95"/>
          <w:sz w:val="24"/>
          <w:szCs w:val="24"/>
        </w:rPr>
        <w:t>n</w:t>
      </w:r>
      <w:r w:rsidR="007F761B" w:rsidRPr="00BD1C4C">
        <w:rPr>
          <w:rFonts w:asciiTheme="majorHAnsi" w:hAnsiTheme="majorHAnsi" w:cs="Times New Roman"/>
          <w:w w:val="95"/>
          <w:sz w:val="24"/>
          <w:szCs w:val="24"/>
        </w:rPr>
        <w:t xml:space="preserve"> </w:t>
      </w:r>
      <w:r w:rsidR="00737E23" w:rsidRPr="00BD1C4C">
        <w:rPr>
          <w:rFonts w:asciiTheme="majorHAnsi" w:hAnsiTheme="majorHAnsi" w:cs="Times New Roman"/>
          <w:w w:val="95"/>
          <w:sz w:val="24"/>
          <w:szCs w:val="24"/>
        </w:rPr>
        <w:t>h</w:t>
      </w:r>
      <w:r w:rsidR="007F761B" w:rsidRPr="00BD1C4C">
        <w:rPr>
          <w:rFonts w:asciiTheme="majorHAnsi" w:hAnsiTheme="majorHAnsi" w:cs="Times New Roman"/>
          <w:w w:val="95"/>
          <w:sz w:val="24"/>
          <w:szCs w:val="24"/>
        </w:rPr>
        <w:t>as the ability to process its own material located on Payson’s p</w:t>
      </w:r>
      <w:r w:rsidR="00737E23" w:rsidRPr="00BD1C4C">
        <w:rPr>
          <w:rFonts w:asciiTheme="majorHAnsi" w:hAnsiTheme="majorHAnsi" w:cs="Times New Roman"/>
          <w:w w:val="95"/>
          <w:sz w:val="24"/>
          <w:szCs w:val="24"/>
        </w:rPr>
        <w:t>r</w:t>
      </w:r>
      <w:r w:rsidR="007F761B" w:rsidRPr="00BD1C4C">
        <w:rPr>
          <w:rFonts w:asciiTheme="majorHAnsi" w:hAnsiTheme="majorHAnsi" w:cs="Times New Roman"/>
          <w:w w:val="95"/>
          <w:sz w:val="24"/>
          <w:szCs w:val="24"/>
        </w:rPr>
        <w:t xml:space="preserve">operty </w:t>
      </w:r>
      <w:r w:rsidR="00737E23" w:rsidRPr="00BD1C4C">
        <w:rPr>
          <w:rFonts w:asciiTheme="majorHAnsi" w:hAnsiTheme="majorHAnsi" w:cs="Times New Roman"/>
          <w:w w:val="95"/>
          <w:sz w:val="24"/>
          <w:szCs w:val="24"/>
        </w:rPr>
        <w:t>for</w:t>
      </w:r>
      <w:r w:rsidR="007F761B" w:rsidRPr="00BD1C4C">
        <w:rPr>
          <w:rFonts w:asciiTheme="majorHAnsi" w:hAnsiTheme="majorHAnsi" w:cs="Times New Roman"/>
          <w:w w:val="95"/>
          <w:sz w:val="24"/>
          <w:szCs w:val="24"/>
        </w:rPr>
        <w:t xml:space="preserve"> public wo</w:t>
      </w:r>
      <w:r w:rsidR="00737E23" w:rsidRPr="00BD1C4C">
        <w:rPr>
          <w:rFonts w:asciiTheme="majorHAnsi" w:hAnsiTheme="majorHAnsi" w:cs="Times New Roman"/>
          <w:w w:val="95"/>
          <w:sz w:val="24"/>
          <w:szCs w:val="24"/>
        </w:rPr>
        <w:t>r</w:t>
      </w:r>
      <w:r w:rsidR="007F761B" w:rsidRPr="00BD1C4C">
        <w:rPr>
          <w:rFonts w:asciiTheme="majorHAnsi" w:hAnsiTheme="majorHAnsi" w:cs="Times New Roman"/>
          <w:w w:val="95"/>
          <w:sz w:val="24"/>
          <w:szCs w:val="24"/>
        </w:rPr>
        <w:t>ks p</w:t>
      </w:r>
      <w:r w:rsidR="00737E23" w:rsidRPr="00BD1C4C">
        <w:rPr>
          <w:rFonts w:asciiTheme="majorHAnsi" w:hAnsiTheme="majorHAnsi" w:cs="Times New Roman"/>
          <w:w w:val="95"/>
          <w:sz w:val="24"/>
          <w:szCs w:val="24"/>
        </w:rPr>
        <w:t>r</w:t>
      </w:r>
      <w:r w:rsidR="007F761B" w:rsidRPr="00BD1C4C">
        <w:rPr>
          <w:rFonts w:asciiTheme="majorHAnsi" w:hAnsiTheme="majorHAnsi" w:cs="Times New Roman"/>
          <w:w w:val="95"/>
          <w:sz w:val="24"/>
          <w:szCs w:val="24"/>
        </w:rPr>
        <w:t>ojects. However, Payso</w:t>
      </w:r>
      <w:r w:rsidR="00737E23" w:rsidRPr="00BD1C4C">
        <w:rPr>
          <w:rFonts w:asciiTheme="majorHAnsi" w:hAnsiTheme="majorHAnsi" w:cs="Times New Roman"/>
          <w:w w:val="95"/>
          <w:sz w:val="24"/>
          <w:szCs w:val="24"/>
        </w:rPr>
        <w:t>n</w:t>
      </w:r>
      <w:r w:rsidR="007F761B" w:rsidRPr="00BD1C4C">
        <w:rPr>
          <w:rFonts w:asciiTheme="majorHAnsi" w:hAnsiTheme="majorHAnsi" w:cs="Times New Roman"/>
          <w:w w:val="95"/>
          <w:sz w:val="24"/>
          <w:szCs w:val="24"/>
        </w:rPr>
        <w:t xml:space="preserve"> agrees to give JKLMN the first right of re</w:t>
      </w:r>
      <w:r w:rsidR="00737E23" w:rsidRPr="00BD1C4C">
        <w:rPr>
          <w:rFonts w:asciiTheme="majorHAnsi" w:hAnsiTheme="majorHAnsi" w:cs="Times New Roman"/>
          <w:w w:val="95"/>
          <w:sz w:val="24"/>
          <w:szCs w:val="24"/>
        </w:rPr>
        <w:t>fu</w:t>
      </w:r>
      <w:r w:rsidR="007F761B" w:rsidRPr="00BD1C4C">
        <w:rPr>
          <w:rFonts w:asciiTheme="majorHAnsi" w:hAnsiTheme="majorHAnsi" w:cs="Times New Roman"/>
          <w:w w:val="95"/>
          <w:sz w:val="24"/>
          <w:szCs w:val="24"/>
        </w:rPr>
        <w:t xml:space="preserve">sal to provide the material at a negotiated price. JKLMN shall not be </w:t>
      </w:r>
      <w:r w:rsidR="00737E23" w:rsidRPr="00BD1C4C">
        <w:rPr>
          <w:rFonts w:asciiTheme="majorHAnsi" w:hAnsiTheme="majorHAnsi" w:cs="Times New Roman"/>
          <w:w w:val="95"/>
          <w:sz w:val="24"/>
          <w:szCs w:val="24"/>
        </w:rPr>
        <w:t>requir</w:t>
      </w:r>
      <w:r w:rsidR="007F761B" w:rsidRPr="00BD1C4C">
        <w:rPr>
          <w:rFonts w:asciiTheme="majorHAnsi" w:hAnsiTheme="majorHAnsi" w:cs="Times New Roman"/>
          <w:w w:val="95"/>
          <w:sz w:val="24"/>
          <w:szCs w:val="24"/>
        </w:rPr>
        <w:t>ed to make available to Payso</w:t>
      </w:r>
      <w:r w:rsidR="00737E23" w:rsidRPr="00BD1C4C">
        <w:rPr>
          <w:rFonts w:asciiTheme="majorHAnsi" w:hAnsiTheme="majorHAnsi" w:cs="Times New Roman"/>
          <w:w w:val="95"/>
          <w:sz w:val="24"/>
          <w:szCs w:val="24"/>
        </w:rPr>
        <w:t>n</w:t>
      </w:r>
      <w:r w:rsidR="007F761B" w:rsidRPr="00BD1C4C">
        <w:rPr>
          <w:rFonts w:asciiTheme="majorHAnsi" w:hAnsiTheme="majorHAnsi" w:cs="Times New Roman"/>
          <w:w w:val="95"/>
          <w:sz w:val="24"/>
          <w:szCs w:val="24"/>
        </w:rPr>
        <w:t xml:space="preserve"> processed </w:t>
      </w:r>
      <w:r w:rsidR="00737E23" w:rsidRPr="00BD1C4C">
        <w:rPr>
          <w:rFonts w:asciiTheme="majorHAnsi" w:hAnsiTheme="majorHAnsi" w:cs="Times New Roman"/>
          <w:w w:val="95"/>
          <w:sz w:val="24"/>
          <w:szCs w:val="24"/>
        </w:rPr>
        <w:t>mat</w:t>
      </w:r>
      <w:r w:rsidR="007F761B" w:rsidRPr="00BD1C4C">
        <w:rPr>
          <w:rFonts w:asciiTheme="majorHAnsi" w:hAnsiTheme="majorHAnsi" w:cs="Times New Roman"/>
          <w:w w:val="95"/>
          <w:sz w:val="24"/>
          <w:szCs w:val="24"/>
        </w:rPr>
        <w:t>erials to the extent that it does not have t</w:t>
      </w:r>
      <w:r w:rsidR="00737E23" w:rsidRPr="00BD1C4C">
        <w:rPr>
          <w:rFonts w:asciiTheme="majorHAnsi" w:hAnsiTheme="majorHAnsi" w:cs="Times New Roman"/>
          <w:w w:val="95"/>
          <w:sz w:val="24"/>
          <w:szCs w:val="24"/>
        </w:rPr>
        <w:t>hem</w:t>
      </w:r>
      <w:r w:rsidR="007F761B" w:rsidRPr="00BD1C4C">
        <w:rPr>
          <w:rFonts w:asciiTheme="majorHAnsi" w:hAnsiTheme="majorHAnsi" w:cs="Times New Roman"/>
          <w:w w:val="95"/>
          <w:sz w:val="24"/>
          <w:szCs w:val="24"/>
        </w:rPr>
        <w:t xml:space="preserve"> available on the Property at the time </w:t>
      </w:r>
      <w:r w:rsidR="00737E23" w:rsidRPr="00BD1C4C">
        <w:rPr>
          <w:rFonts w:asciiTheme="majorHAnsi" w:hAnsiTheme="majorHAnsi" w:cs="Times New Roman"/>
          <w:w w:val="95"/>
          <w:sz w:val="24"/>
          <w:szCs w:val="24"/>
        </w:rPr>
        <w:t>r</w:t>
      </w:r>
      <w:r w:rsidR="007F761B" w:rsidRPr="00BD1C4C">
        <w:rPr>
          <w:rFonts w:asciiTheme="majorHAnsi" w:hAnsiTheme="majorHAnsi" w:cs="Times New Roman"/>
          <w:w w:val="95"/>
          <w:sz w:val="24"/>
          <w:szCs w:val="24"/>
        </w:rPr>
        <w:t>equested. The price for such materials will be se</w:t>
      </w:r>
      <w:r w:rsidR="00737E23" w:rsidRPr="00BD1C4C">
        <w:rPr>
          <w:rFonts w:asciiTheme="majorHAnsi" w:hAnsiTheme="majorHAnsi" w:cs="Times New Roman"/>
          <w:w w:val="95"/>
          <w:sz w:val="24"/>
          <w:szCs w:val="24"/>
        </w:rPr>
        <w:t>t</w:t>
      </w:r>
      <w:r w:rsidR="007F761B" w:rsidRPr="00BD1C4C">
        <w:rPr>
          <w:rFonts w:asciiTheme="majorHAnsi" w:hAnsiTheme="majorHAnsi" w:cs="Times New Roman"/>
          <w:w w:val="95"/>
          <w:sz w:val="24"/>
          <w:szCs w:val="24"/>
        </w:rPr>
        <w:t xml:space="preserve"> in </w:t>
      </w:r>
      <w:r w:rsidR="00737E23" w:rsidRPr="00BD1C4C">
        <w:rPr>
          <w:rFonts w:asciiTheme="majorHAnsi" w:hAnsiTheme="majorHAnsi" w:cs="Times New Roman"/>
          <w:w w:val="95"/>
          <w:sz w:val="24"/>
          <w:szCs w:val="24"/>
        </w:rPr>
        <w:t>January of each</w:t>
      </w:r>
      <w:r w:rsidR="007F761B" w:rsidRPr="00BD1C4C">
        <w:rPr>
          <w:rFonts w:asciiTheme="majorHAnsi" w:hAnsiTheme="majorHAnsi" w:cs="Times New Roman"/>
          <w:w w:val="95"/>
          <w:sz w:val="24"/>
          <w:szCs w:val="24"/>
        </w:rPr>
        <w:t xml:space="preserve"> year for tha</w:t>
      </w:r>
      <w:r w:rsidR="00737E23" w:rsidRPr="00BD1C4C">
        <w:rPr>
          <w:rFonts w:asciiTheme="majorHAnsi" w:hAnsiTheme="majorHAnsi" w:cs="Times New Roman"/>
          <w:w w:val="95"/>
          <w:sz w:val="24"/>
          <w:szCs w:val="24"/>
        </w:rPr>
        <w:t>t</w:t>
      </w:r>
      <w:r w:rsidR="007F761B" w:rsidRPr="00BD1C4C">
        <w:rPr>
          <w:rFonts w:asciiTheme="majorHAnsi" w:hAnsiTheme="majorHAnsi" w:cs="Times New Roman"/>
          <w:w w:val="95"/>
          <w:sz w:val="24"/>
          <w:szCs w:val="24"/>
        </w:rPr>
        <w:t xml:space="preserve"> yea</w:t>
      </w:r>
      <w:r w:rsidR="00737E23" w:rsidRPr="00BD1C4C">
        <w:rPr>
          <w:rFonts w:asciiTheme="majorHAnsi" w:hAnsiTheme="majorHAnsi" w:cs="Times New Roman"/>
          <w:w w:val="95"/>
          <w:sz w:val="24"/>
          <w:szCs w:val="24"/>
        </w:rPr>
        <w:t>r</w:t>
      </w:r>
      <w:r w:rsidR="007F761B" w:rsidRPr="00BD1C4C">
        <w:rPr>
          <w:rFonts w:asciiTheme="majorHAnsi" w:hAnsiTheme="majorHAnsi" w:cs="Times New Roman"/>
          <w:w w:val="95"/>
          <w:sz w:val="24"/>
          <w:szCs w:val="24"/>
        </w:rPr>
        <w:t>’s operatio</w:t>
      </w:r>
      <w:r w:rsidR="00737E23" w:rsidRPr="00BD1C4C">
        <w:rPr>
          <w:rFonts w:asciiTheme="majorHAnsi" w:hAnsiTheme="majorHAnsi" w:cs="Times New Roman"/>
          <w:w w:val="95"/>
          <w:sz w:val="24"/>
          <w:szCs w:val="24"/>
        </w:rPr>
        <w:t>n</w:t>
      </w:r>
      <w:r w:rsidR="007F761B" w:rsidRPr="00BD1C4C">
        <w:rPr>
          <w:rFonts w:asciiTheme="majorHAnsi" w:hAnsiTheme="majorHAnsi" w:cs="Times New Roman"/>
          <w:w w:val="95"/>
          <w:sz w:val="24"/>
          <w:szCs w:val="24"/>
        </w:rPr>
        <w:t>s and will not be cha</w:t>
      </w:r>
      <w:r w:rsidR="00425AD5" w:rsidRPr="00BD1C4C">
        <w:rPr>
          <w:rFonts w:asciiTheme="majorHAnsi" w:hAnsiTheme="majorHAnsi" w:cs="Times New Roman"/>
          <w:w w:val="95"/>
          <w:sz w:val="24"/>
          <w:szCs w:val="24"/>
        </w:rPr>
        <w:t>n</w:t>
      </w:r>
      <w:r w:rsidR="007F761B" w:rsidRPr="00BD1C4C">
        <w:rPr>
          <w:rFonts w:asciiTheme="majorHAnsi" w:hAnsiTheme="majorHAnsi" w:cs="Times New Roman"/>
          <w:w w:val="95"/>
          <w:sz w:val="24"/>
          <w:szCs w:val="24"/>
        </w:rPr>
        <w:t xml:space="preserve">ged during that year </w:t>
      </w:r>
      <w:r w:rsidR="00737E23" w:rsidRPr="00BD1C4C">
        <w:rPr>
          <w:rFonts w:asciiTheme="majorHAnsi" w:hAnsiTheme="majorHAnsi" w:cs="Times New Roman"/>
          <w:w w:val="95"/>
          <w:sz w:val="24"/>
          <w:szCs w:val="24"/>
        </w:rPr>
        <w:t>withou</w:t>
      </w:r>
      <w:r w:rsidR="007F761B" w:rsidRPr="00BD1C4C">
        <w:rPr>
          <w:rFonts w:asciiTheme="majorHAnsi" w:hAnsiTheme="majorHAnsi" w:cs="Times New Roman"/>
          <w:w w:val="95"/>
          <w:sz w:val="24"/>
          <w:szCs w:val="24"/>
        </w:rPr>
        <w:t>t Payson’s approval</w:t>
      </w:r>
      <w:r w:rsidR="007F761B" w:rsidRPr="00175468">
        <w:rPr>
          <w:rFonts w:asciiTheme="majorHAnsi" w:hAnsiTheme="majorHAnsi" w:cs="Times New Roman"/>
          <w:w w:val="90"/>
          <w:sz w:val="24"/>
          <w:szCs w:val="24"/>
        </w:rPr>
        <w:t>.</w:t>
      </w:r>
    </w:p>
    <w:p w14:paraId="74CBBD67" w14:textId="77777777" w:rsidR="00A40688" w:rsidRPr="00737E23" w:rsidRDefault="00A40688">
      <w:pPr>
        <w:pStyle w:val="BodyText"/>
        <w:spacing w:before="5"/>
        <w:rPr>
          <w:rFonts w:asciiTheme="majorHAnsi" w:hAnsiTheme="majorHAnsi" w:cs="Times New Roman"/>
          <w:sz w:val="24"/>
          <w:szCs w:val="24"/>
        </w:rPr>
      </w:pPr>
    </w:p>
    <w:p w14:paraId="472E1360" w14:textId="371E071A" w:rsidR="00A40688" w:rsidRPr="00175468" w:rsidRDefault="00BD1C4C" w:rsidP="00BD1C4C">
      <w:pPr>
        <w:spacing w:line="218" w:lineRule="auto"/>
        <w:ind w:left="1080" w:right="134" w:hanging="360"/>
        <w:rPr>
          <w:rFonts w:asciiTheme="majorHAnsi" w:hAnsiTheme="majorHAnsi" w:cs="Times New Roman"/>
          <w:sz w:val="24"/>
          <w:szCs w:val="24"/>
        </w:rPr>
      </w:pPr>
      <w:r>
        <w:rPr>
          <w:rFonts w:asciiTheme="majorHAnsi" w:hAnsiTheme="majorHAnsi" w:cs="Times New Roman"/>
          <w:w w:val="90"/>
          <w:sz w:val="24"/>
          <w:szCs w:val="24"/>
        </w:rPr>
        <w:t>1</w:t>
      </w:r>
      <w:r w:rsidR="00893A13">
        <w:rPr>
          <w:rFonts w:asciiTheme="majorHAnsi" w:hAnsiTheme="majorHAnsi" w:cs="Times New Roman"/>
          <w:w w:val="90"/>
          <w:sz w:val="24"/>
          <w:szCs w:val="24"/>
        </w:rPr>
        <w:t>1</w:t>
      </w:r>
      <w:r w:rsidR="00E8214D">
        <w:rPr>
          <w:rFonts w:asciiTheme="majorHAnsi" w:hAnsiTheme="majorHAnsi" w:cs="Times New Roman"/>
          <w:w w:val="90"/>
          <w:sz w:val="24"/>
          <w:szCs w:val="24"/>
        </w:rPr>
        <w:t>.</w:t>
      </w:r>
      <w:r w:rsidR="00E8214D">
        <w:rPr>
          <w:rFonts w:asciiTheme="majorHAnsi" w:hAnsiTheme="majorHAnsi" w:cs="Times New Roman"/>
          <w:w w:val="90"/>
          <w:sz w:val="24"/>
          <w:szCs w:val="24"/>
        </w:rPr>
        <w:tab/>
      </w:r>
      <w:r w:rsidR="007F761B" w:rsidRPr="00CE4F8D">
        <w:rPr>
          <w:rFonts w:asciiTheme="majorHAnsi" w:hAnsiTheme="majorHAnsi" w:cs="Times New Roman"/>
          <w:sz w:val="24"/>
          <w:szCs w:val="24"/>
        </w:rPr>
        <w:t xml:space="preserve">In the event of a breach of this Agreement by JKLMN, Payson shall have the </w:t>
      </w:r>
      <w:r w:rsidR="000D12DE" w:rsidRPr="00CE4F8D">
        <w:rPr>
          <w:rFonts w:asciiTheme="majorHAnsi" w:hAnsiTheme="majorHAnsi" w:cs="Times New Roman"/>
          <w:sz w:val="24"/>
          <w:szCs w:val="24"/>
        </w:rPr>
        <w:t>r</w:t>
      </w:r>
      <w:r w:rsidR="007F761B" w:rsidRPr="00CE4F8D">
        <w:rPr>
          <w:rFonts w:asciiTheme="majorHAnsi" w:hAnsiTheme="majorHAnsi" w:cs="Times New Roman"/>
          <w:sz w:val="24"/>
          <w:szCs w:val="24"/>
        </w:rPr>
        <w:t>ight to terminate this Ag</w:t>
      </w:r>
      <w:r w:rsidR="000D12DE" w:rsidRPr="00CE4F8D">
        <w:rPr>
          <w:rFonts w:asciiTheme="majorHAnsi" w:hAnsiTheme="majorHAnsi" w:cs="Times New Roman"/>
          <w:sz w:val="24"/>
          <w:szCs w:val="24"/>
        </w:rPr>
        <w:t>r</w:t>
      </w:r>
      <w:r w:rsidR="007F761B" w:rsidRPr="00CE4F8D">
        <w:rPr>
          <w:rFonts w:asciiTheme="majorHAnsi" w:hAnsiTheme="majorHAnsi" w:cs="Times New Roman"/>
          <w:sz w:val="24"/>
          <w:szCs w:val="24"/>
        </w:rPr>
        <w:t>eeme</w:t>
      </w:r>
      <w:r w:rsidR="000D12DE" w:rsidRPr="00CE4F8D">
        <w:rPr>
          <w:rFonts w:asciiTheme="majorHAnsi" w:hAnsiTheme="majorHAnsi" w:cs="Times New Roman"/>
          <w:sz w:val="24"/>
          <w:szCs w:val="24"/>
        </w:rPr>
        <w:t>n</w:t>
      </w:r>
      <w:r w:rsidR="007F761B" w:rsidRPr="00CE4F8D">
        <w:rPr>
          <w:rFonts w:asciiTheme="majorHAnsi" w:hAnsiTheme="majorHAnsi" w:cs="Times New Roman"/>
          <w:sz w:val="24"/>
          <w:szCs w:val="24"/>
        </w:rPr>
        <w:t>t upon t</w:t>
      </w:r>
      <w:r w:rsidR="000D12DE" w:rsidRPr="00CE4F8D">
        <w:rPr>
          <w:rFonts w:asciiTheme="majorHAnsi" w:hAnsiTheme="majorHAnsi" w:cs="Times New Roman"/>
          <w:sz w:val="24"/>
          <w:szCs w:val="24"/>
        </w:rPr>
        <w:t>h</w:t>
      </w:r>
      <w:r w:rsidR="007F761B" w:rsidRPr="00CE4F8D">
        <w:rPr>
          <w:rFonts w:asciiTheme="majorHAnsi" w:hAnsiTheme="majorHAnsi" w:cs="Times New Roman"/>
          <w:sz w:val="24"/>
          <w:szCs w:val="24"/>
        </w:rPr>
        <w:t xml:space="preserve">e giving of </w:t>
      </w:r>
      <w:r w:rsidR="000D12DE" w:rsidRPr="00CE4F8D">
        <w:rPr>
          <w:rFonts w:asciiTheme="majorHAnsi" w:hAnsiTheme="majorHAnsi" w:cs="Times New Roman"/>
          <w:sz w:val="24"/>
          <w:szCs w:val="24"/>
        </w:rPr>
        <w:t>t</w:t>
      </w:r>
      <w:r w:rsidR="007F761B" w:rsidRPr="00CE4F8D">
        <w:rPr>
          <w:rFonts w:asciiTheme="majorHAnsi" w:hAnsiTheme="majorHAnsi" w:cs="Times New Roman"/>
          <w:sz w:val="24"/>
          <w:szCs w:val="24"/>
        </w:rPr>
        <w:t>he thirty (30) day writte</w:t>
      </w:r>
      <w:r w:rsidR="000D12DE" w:rsidRPr="00CE4F8D">
        <w:rPr>
          <w:rFonts w:asciiTheme="majorHAnsi" w:hAnsiTheme="majorHAnsi" w:cs="Times New Roman"/>
          <w:sz w:val="24"/>
          <w:szCs w:val="24"/>
        </w:rPr>
        <w:t>n</w:t>
      </w:r>
      <w:r w:rsidR="007F761B" w:rsidRPr="00CE4F8D">
        <w:rPr>
          <w:rFonts w:asciiTheme="majorHAnsi" w:hAnsiTheme="majorHAnsi" w:cs="Times New Roman"/>
          <w:sz w:val="24"/>
          <w:szCs w:val="24"/>
        </w:rPr>
        <w:t xml:space="preserve"> notice o</w:t>
      </w:r>
      <w:r w:rsidR="000D12DE" w:rsidRPr="00CE4F8D">
        <w:rPr>
          <w:rFonts w:asciiTheme="majorHAnsi" w:hAnsiTheme="majorHAnsi" w:cs="Times New Roman"/>
          <w:sz w:val="24"/>
          <w:szCs w:val="24"/>
        </w:rPr>
        <w:t>f</w:t>
      </w:r>
      <w:r w:rsidR="007F761B" w:rsidRPr="00CE4F8D">
        <w:rPr>
          <w:rFonts w:asciiTheme="majorHAnsi" w:hAnsiTheme="majorHAnsi" w:cs="Times New Roman"/>
          <w:sz w:val="24"/>
          <w:szCs w:val="24"/>
        </w:rPr>
        <w:t xml:space="preserve"> the default, identifying the def</w:t>
      </w:r>
      <w:r w:rsidR="000D12DE" w:rsidRPr="00CE4F8D">
        <w:rPr>
          <w:rFonts w:asciiTheme="majorHAnsi" w:hAnsiTheme="majorHAnsi" w:cs="Times New Roman"/>
          <w:sz w:val="24"/>
          <w:szCs w:val="24"/>
        </w:rPr>
        <w:t>a</w:t>
      </w:r>
      <w:r w:rsidR="007F761B" w:rsidRPr="00CE4F8D">
        <w:rPr>
          <w:rFonts w:asciiTheme="majorHAnsi" w:hAnsiTheme="majorHAnsi" w:cs="Times New Roman"/>
          <w:sz w:val="24"/>
          <w:szCs w:val="24"/>
        </w:rPr>
        <w:t xml:space="preserve">ult in sufficient detail as to provide JKLMN with understanding of the </w:t>
      </w:r>
      <w:r w:rsidR="000D12DE" w:rsidRPr="00CE4F8D">
        <w:rPr>
          <w:rFonts w:asciiTheme="majorHAnsi" w:hAnsiTheme="majorHAnsi" w:cs="Times New Roman"/>
          <w:sz w:val="24"/>
          <w:szCs w:val="24"/>
        </w:rPr>
        <w:t xml:space="preserve">nature of </w:t>
      </w:r>
      <w:r w:rsidR="007F761B" w:rsidRPr="00CE4F8D">
        <w:rPr>
          <w:rFonts w:asciiTheme="majorHAnsi" w:hAnsiTheme="majorHAnsi" w:cs="Times New Roman"/>
          <w:sz w:val="24"/>
          <w:szCs w:val="24"/>
        </w:rPr>
        <w:t>the default. If at any time during the said thirty (30) day period JKLMN is able to cure the default o</w:t>
      </w:r>
      <w:r w:rsidR="000D12DE" w:rsidRPr="00CE4F8D">
        <w:rPr>
          <w:rFonts w:asciiTheme="majorHAnsi" w:hAnsiTheme="majorHAnsi" w:cs="Times New Roman"/>
          <w:sz w:val="24"/>
          <w:szCs w:val="24"/>
        </w:rPr>
        <w:t>r</w:t>
      </w:r>
      <w:r w:rsidR="007F761B" w:rsidRPr="00CE4F8D">
        <w:rPr>
          <w:rFonts w:asciiTheme="majorHAnsi" w:hAnsiTheme="majorHAnsi" w:cs="Times New Roman"/>
          <w:sz w:val="24"/>
          <w:szCs w:val="24"/>
        </w:rPr>
        <w:t xml:space="preserve"> has</w:t>
      </w:r>
      <w:r w:rsidR="00E918CE" w:rsidRPr="00CE4F8D">
        <w:rPr>
          <w:rFonts w:asciiTheme="majorHAnsi" w:hAnsiTheme="majorHAnsi" w:cs="Times New Roman"/>
          <w:sz w:val="24"/>
          <w:szCs w:val="24"/>
        </w:rPr>
        <w:t xml:space="preserve"> commenced to</w:t>
      </w:r>
      <w:r w:rsidR="007F761B" w:rsidRPr="00CE4F8D">
        <w:rPr>
          <w:rFonts w:asciiTheme="majorHAnsi" w:hAnsiTheme="majorHAnsi" w:cs="Times New Roman"/>
          <w:sz w:val="24"/>
          <w:szCs w:val="24"/>
        </w:rPr>
        <w:t xml:space="preserve"> cure the default b</w:t>
      </w:r>
      <w:r w:rsidR="000D12DE" w:rsidRPr="00CE4F8D">
        <w:rPr>
          <w:rFonts w:asciiTheme="majorHAnsi" w:hAnsiTheme="majorHAnsi" w:cs="Times New Roman"/>
          <w:sz w:val="24"/>
          <w:szCs w:val="24"/>
        </w:rPr>
        <w:t>u</w:t>
      </w:r>
      <w:r w:rsidR="007F761B" w:rsidRPr="00CE4F8D">
        <w:rPr>
          <w:rFonts w:asciiTheme="majorHAnsi" w:hAnsiTheme="majorHAnsi" w:cs="Times New Roman"/>
          <w:sz w:val="24"/>
          <w:szCs w:val="24"/>
        </w:rPr>
        <w:t>t cannot completely cure the default due to ci</w:t>
      </w:r>
      <w:r w:rsidR="000D12DE" w:rsidRPr="00CE4F8D">
        <w:rPr>
          <w:rFonts w:asciiTheme="majorHAnsi" w:hAnsiTheme="majorHAnsi" w:cs="Times New Roman"/>
          <w:sz w:val="24"/>
          <w:szCs w:val="24"/>
        </w:rPr>
        <w:t>r</w:t>
      </w:r>
      <w:r w:rsidR="007F761B" w:rsidRPr="00CE4F8D">
        <w:rPr>
          <w:rFonts w:asciiTheme="majorHAnsi" w:hAnsiTheme="majorHAnsi" w:cs="Times New Roman"/>
          <w:sz w:val="24"/>
          <w:szCs w:val="24"/>
        </w:rPr>
        <w:t>cu</w:t>
      </w:r>
      <w:r w:rsidR="000D12DE" w:rsidRPr="00CE4F8D">
        <w:rPr>
          <w:rFonts w:asciiTheme="majorHAnsi" w:hAnsiTheme="majorHAnsi" w:cs="Times New Roman"/>
          <w:sz w:val="24"/>
          <w:szCs w:val="24"/>
        </w:rPr>
        <w:t>m</w:t>
      </w:r>
      <w:r w:rsidR="007F761B" w:rsidRPr="00CE4F8D">
        <w:rPr>
          <w:rFonts w:asciiTheme="majorHAnsi" w:hAnsiTheme="majorHAnsi" w:cs="Times New Roman"/>
          <w:sz w:val="24"/>
          <w:szCs w:val="24"/>
        </w:rPr>
        <w:t>stances beyond its reasonable con</w:t>
      </w:r>
      <w:r w:rsidR="000D12DE" w:rsidRPr="00CE4F8D">
        <w:rPr>
          <w:rFonts w:asciiTheme="majorHAnsi" w:hAnsiTheme="majorHAnsi" w:cs="Times New Roman"/>
          <w:sz w:val="24"/>
          <w:szCs w:val="24"/>
        </w:rPr>
        <w:t>t</w:t>
      </w:r>
      <w:r w:rsidR="007F761B" w:rsidRPr="00CE4F8D">
        <w:rPr>
          <w:rFonts w:asciiTheme="majorHAnsi" w:hAnsiTheme="majorHAnsi" w:cs="Times New Roman"/>
          <w:sz w:val="24"/>
          <w:szCs w:val="24"/>
        </w:rPr>
        <w:t xml:space="preserve">rol, </w:t>
      </w:r>
      <w:r w:rsidR="00E918CE" w:rsidRPr="00CE4F8D">
        <w:rPr>
          <w:rFonts w:asciiTheme="majorHAnsi" w:hAnsiTheme="majorHAnsi" w:cs="Times New Roman"/>
          <w:sz w:val="24"/>
          <w:szCs w:val="24"/>
        </w:rPr>
        <w:t xml:space="preserve">but shall diligently prosecute such cure to completion, </w:t>
      </w:r>
      <w:r w:rsidR="007F761B" w:rsidRPr="00CE4F8D">
        <w:rPr>
          <w:rFonts w:asciiTheme="majorHAnsi" w:hAnsiTheme="majorHAnsi" w:cs="Times New Roman"/>
          <w:sz w:val="24"/>
          <w:szCs w:val="24"/>
        </w:rPr>
        <w:t xml:space="preserve">then and in that event the </w:t>
      </w:r>
      <w:r w:rsidR="00E918CE" w:rsidRPr="00CE4F8D">
        <w:rPr>
          <w:rFonts w:asciiTheme="majorHAnsi" w:hAnsiTheme="majorHAnsi" w:cs="Times New Roman"/>
          <w:sz w:val="24"/>
          <w:szCs w:val="24"/>
        </w:rPr>
        <w:t>default</w:t>
      </w:r>
      <w:r w:rsidR="007F761B" w:rsidRPr="00CE4F8D">
        <w:rPr>
          <w:rFonts w:asciiTheme="majorHAnsi" w:hAnsiTheme="majorHAnsi" w:cs="Times New Roman"/>
          <w:sz w:val="24"/>
          <w:szCs w:val="24"/>
        </w:rPr>
        <w:t xml:space="preserve"> shall be considered re</w:t>
      </w:r>
      <w:r w:rsidR="000D12DE" w:rsidRPr="00CE4F8D">
        <w:rPr>
          <w:rFonts w:asciiTheme="majorHAnsi" w:hAnsiTheme="majorHAnsi" w:cs="Times New Roman"/>
          <w:sz w:val="24"/>
          <w:szCs w:val="24"/>
        </w:rPr>
        <w:t>me</w:t>
      </w:r>
      <w:r w:rsidR="007F761B" w:rsidRPr="00CE4F8D">
        <w:rPr>
          <w:rFonts w:asciiTheme="majorHAnsi" w:hAnsiTheme="majorHAnsi" w:cs="Times New Roman"/>
          <w:sz w:val="24"/>
          <w:szCs w:val="24"/>
        </w:rPr>
        <w:t>died and the Ag</w:t>
      </w:r>
      <w:r w:rsidR="000D12DE" w:rsidRPr="00CE4F8D">
        <w:rPr>
          <w:rFonts w:asciiTheme="majorHAnsi" w:hAnsiTheme="majorHAnsi" w:cs="Times New Roman"/>
          <w:sz w:val="24"/>
          <w:szCs w:val="24"/>
        </w:rPr>
        <w:t>r</w:t>
      </w:r>
      <w:r w:rsidR="007F761B" w:rsidRPr="00CE4F8D">
        <w:rPr>
          <w:rFonts w:asciiTheme="majorHAnsi" w:hAnsiTheme="majorHAnsi" w:cs="Times New Roman"/>
          <w:sz w:val="24"/>
          <w:szCs w:val="24"/>
        </w:rPr>
        <w:t>eement shall not be subject to termination fo</w:t>
      </w:r>
      <w:r w:rsidR="000D12DE" w:rsidRPr="00CE4F8D">
        <w:rPr>
          <w:rFonts w:asciiTheme="majorHAnsi" w:hAnsiTheme="majorHAnsi" w:cs="Times New Roman"/>
          <w:sz w:val="24"/>
          <w:szCs w:val="24"/>
        </w:rPr>
        <w:t>r</w:t>
      </w:r>
      <w:r w:rsidR="007F761B" w:rsidRPr="00CE4F8D">
        <w:rPr>
          <w:rFonts w:asciiTheme="majorHAnsi" w:hAnsiTheme="majorHAnsi" w:cs="Times New Roman"/>
          <w:sz w:val="24"/>
          <w:szCs w:val="24"/>
        </w:rPr>
        <w:t xml:space="preserve"> that s</w:t>
      </w:r>
      <w:r w:rsidR="00E918CE" w:rsidRPr="00CE4F8D">
        <w:rPr>
          <w:rFonts w:asciiTheme="majorHAnsi" w:hAnsiTheme="majorHAnsi" w:cs="Times New Roman"/>
          <w:sz w:val="24"/>
          <w:szCs w:val="24"/>
        </w:rPr>
        <w:t>t</w:t>
      </w:r>
      <w:r w:rsidR="007F761B" w:rsidRPr="00CE4F8D">
        <w:rPr>
          <w:rFonts w:asciiTheme="majorHAnsi" w:hAnsiTheme="majorHAnsi" w:cs="Times New Roman"/>
          <w:sz w:val="24"/>
          <w:szCs w:val="24"/>
        </w:rPr>
        <w:t>ated d</w:t>
      </w:r>
      <w:r w:rsidR="000D12DE" w:rsidRPr="00CE4F8D">
        <w:rPr>
          <w:rFonts w:asciiTheme="majorHAnsi" w:hAnsiTheme="majorHAnsi" w:cs="Times New Roman"/>
          <w:sz w:val="24"/>
          <w:szCs w:val="24"/>
        </w:rPr>
        <w:t>e</w:t>
      </w:r>
      <w:r w:rsidR="007F761B" w:rsidRPr="00CE4F8D">
        <w:rPr>
          <w:rFonts w:asciiTheme="majorHAnsi" w:hAnsiTheme="majorHAnsi" w:cs="Times New Roman"/>
          <w:sz w:val="24"/>
          <w:szCs w:val="24"/>
        </w:rPr>
        <w:t>fault.</w:t>
      </w:r>
    </w:p>
    <w:p w14:paraId="4DAA2690" w14:textId="720B9401" w:rsidR="00E918CE" w:rsidRDefault="00E8214D" w:rsidP="00BD1C4C">
      <w:pPr>
        <w:pStyle w:val="BodyText"/>
        <w:spacing w:before="270" w:line="235" w:lineRule="auto"/>
        <w:ind w:left="1080" w:right="139" w:hanging="360"/>
        <w:jc w:val="both"/>
        <w:rPr>
          <w:rFonts w:asciiTheme="majorHAnsi" w:hAnsiTheme="majorHAnsi" w:cs="Times New Roman"/>
          <w:sz w:val="24"/>
          <w:szCs w:val="24"/>
        </w:rPr>
      </w:pPr>
      <w:r>
        <w:rPr>
          <w:rFonts w:asciiTheme="majorHAnsi" w:hAnsiTheme="majorHAnsi" w:cs="Times New Roman"/>
          <w:sz w:val="24"/>
          <w:szCs w:val="24"/>
        </w:rPr>
        <w:t>1</w:t>
      </w:r>
      <w:r w:rsidR="00893A13">
        <w:rPr>
          <w:rFonts w:asciiTheme="majorHAnsi" w:hAnsiTheme="majorHAnsi" w:cs="Times New Roman"/>
          <w:sz w:val="24"/>
          <w:szCs w:val="24"/>
        </w:rPr>
        <w:t>2</w:t>
      </w:r>
      <w:r w:rsidR="00BD1C4C">
        <w:rPr>
          <w:rFonts w:asciiTheme="majorHAnsi" w:hAnsiTheme="majorHAnsi" w:cs="Times New Roman"/>
          <w:sz w:val="24"/>
          <w:szCs w:val="24"/>
        </w:rPr>
        <w:t xml:space="preserve">. </w:t>
      </w:r>
      <w:r w:rsidR="00E918CE">
        <w:rPr>
          <w:rFonts w:asciiTheme="majorHAnsi" w:hAnsiTheme="majorHAnsi" w:cs="Times New Roman"/>
          <w:sz w:val="24"/>
          <w:szCs w:val="24"/>
        </w:rPr>
        <w:t xml:space="preserve">It is acknowledged that some of the </w:t>
      </w:r>
      <w:r w:rsidR="007F761B" w:rsidRPr="00737E23">
        <w:rPr>
          <w:rFonts w:asciiTheme="majorHAnsi" w:hAnsiTheme="majorHAnsi" w:cs="Times New Roman"/>
          <w:sz w:val="24"/>
          <w:szCs w:val="24"/>
        </w:rPr>
        <w:t>material</w:t>
      </w:r>
      <w:r w:rsidR="007F761B" w:rsidRPr="00737E23">
        <w:rPr>
          <w:rFonts w:asciiTheme="majorHAnsi" w:hAnsiTheme="majorHAnsi" w:cs="Times New Roman"/>
          <w:spacing w:val="-38"/>
          <w:sz w:val="24"/>
          <w:szCs w:val="24"/>
        </w:rPr>
        <w:t xml:space="preserve"> </w:t>
      </w:r>
      <w:r w:rsidR="007F761B" w:rsidRPr="00737E23">
        <w:rPr>
          <w:rFonts w:asciiTheme="majorHAnsi" w:hAnsiTheme="majorHAnsi" w:cs="Times New Roman"/>
          <w:sz w:val="24"/>
          <w:szCs w:val="24"/>
        </w:rPr>
        <w:t>on</w:t>
      </w:r>
      <w:r w:rsidR="007F761B" w:rsidRPr="00737E23">
        <w:rPr>
          <w:rFonts w:asciiTheme="majorHAnsi" w:hAnsiTheme="majorHAnsi" w:cs="Times New Roman"/>
          <w:spacing w:val="-37"/>
          <w:sz w:val="24"/>
          <w:szCs w:val="24"/>
        </w:rPr>
        <w:t xml:space="preserve"> </w:t>
      </w:r>
      <w:r w:rsidR="007F761B" w:rsidRPr="00737E23">
        <w:rPr>
          <w:rFonts w:asciiTheme="majorHAnsi" w:hAnsiTheme="majorHAnsi" w:cs="Times New Roman"/>
          <w:sz w:val="24"/>
          <w:szCs w:val="24"/>
        </w:rPr>
        <w:t>the</w:t>
      </w:r>
      <w:r w:rsidR="007F761B" w:rsidRPr="00737E23">
        <w:rPr>
          <w:rFonts w:asciiTheme="majorHAnsi" w:hAnsiTheme="majorHAnsi" w:cs="Times New Roman"/>
          <w:spacing w:val="-39"/>
          <w:sz w:val="24"/>
          <w:szCs w:val="24"/>
        </w:rPr>
        <w:t xml:space="preserve"> </w:t>
      </w:r>
      <w:r w:rsidR="007F761B" w:rsidRPr="00737E23">
        <w:rPr>
          <w:rFonts w:asciiTheme="majorHAnsi" w:hAnsiTheme="majorHAnsi" w:cs="Times New Roman"/>
          <w:sz w:val="24"/>
          <w:szCs w:val="24"/>
        </w:rPr>
        <w:t>Property</w:t>
      </w:r>
      <w:r w:rsidR="007F761B" w:rsidRPr="00737E23">
        <w:rPr>
          <w:rFonts w:asciiTheme="majorHAnsi" w:hAnsiTheme="majorHAnsi" w:cs="Times New Roman"/>
          <w:spacing w:val="-36"/>
          <w:sz w:val="24"/>
          <w:szCs w:val="24"/>
        </w:rPr>
        <w:t xml:space="preserve"> </w:t>
      </w:r>
      <w:r w:rsidR="00E918CE" w:rsidRPr="00175468">
        <w:rPr>
          <w:rFonts w:asciiTheme="majorHAnsi" w:hAnsiTheme="majorHAnsi" w:cs="Times New Roman"/>
          <w:sz w:val="24"/>
          <w:szCs w:val="24"/>
        </w:rPr>
        <w:t xml:space="preserve">may be </w:t>
      </w:r>
      <w:r w:rsidR="007F761B" w:rsidRPr="00737E23">
        <w:rPr>
          <w:rFonts w:asciiTheme="majorHAnsi" w:hAnsiTheme="majorHAnsi" w:cs="Times New Roman"/>
          <w:sz w:val="24"/>
          <w:szCs w:val="24"/>
        </w:rPr>
        <w:t>considered</w:t>
      </w:r>
      <w:r w:rsidR="007F761B" w:rsidRPr="00737E23">
        <w:rPr>
          <w:rFonts w:asciiTheme="majorHAnsi" w:hAnsiTheme="majorHAnsi" w:cs="Times New Roman"/>
          <w:spacing w:val="-32"/>
          <w:sz w:val="24"/>
          <w:szCs w:val="24"/>
        </w:rPr>
        <w:t xml:space="preserve"> </w:t>
      </w:r>
      <w:r w:rsidR="007F761B" w:rsidRPr="00737E23">
        <w:rPr>
          <w:rFonts w:asciiTheme="majorHAnsi" w:hAnsiTheme="majorHAnsi" w:cs="Times New Roman"/>
          <w:sz w:val="24"/>
          <w:szCs w:val="24"/>
        </w:rPr>
        <w:t>overburden</w:t>
      </w:r>
      <w:r w:rsidR="007F761B" w:rsidRPr="00737E23">
        <w:rPr>
          <w:rFonts w:asciiTheme="majorHAnsi" w:hAnsiTheme="majorHAnsi" w:cs="Times New Roman"/>
          <w:spacing w:val="-32"/>
          <w:sz w:val="24"/>
          <w:szCs w:val="24"/>
        </w:rPr>
        <w:t xml:space="preserve"> </w:t>
      </w:r>
      <w:r w:rsidR="007F761B" w:rsidRPr="00737E23">
        <w:rPr>
          <w:rFonts w:asciiTheme="majorHAnsi" w:hAnsiTheme="majorHAnsi" w:cs="Times New Roman"/>
          <w:sz w:val="24"/>
          <w:szCs w:val="24"/>
        </w:rPr>
        <w:t>and/or</w:t>
      </w:r>
      <w:r w:rsidR="007F761B" w:rsidRPr="00737E23">
        <w:rPr>
          <w:rFonts w:asciiTheme="majorHAnsi" w:hAnsiTheme="majorHAnsi" w:cs="Times New Roman"/>
          <w:spacing w:val="-35"/>
          <w:sz w:val="24"/>
          <w:szCs w:val="24"/>
        </w:rPr>
        <w:t xml:space="preserve"> </w:t>
      </w:r>
      <w:proofErr w:type="gramStart"/>
      <w:r w:rsidR="007F761B" w:rsidRPr="00737E23">
        <w:rPr>
          <w:rFonts w:asciiTheme="majorHAnsi" w:hAnsiTheme="majorHAnsi" w:cs="Times New Roman"/>
          <w:sz w:val="24"/>
          <w:szCs w:val="24"/>
        </w:rPr>
        <w:t>top</w:t>
      </w:r>
      <w:r w:rsidR="007F761B" w:rsidRPr="00737E23">
        <w:rPr>
          <w:rFonts w:asciiTheme="majorHAnsi" w:hAnsiTheme="majorHAnsi" w:cs="Times New Roman"/>
          <w:spacing w:val="-41"/>
          <w:sz w:val="24"/>
          <w:szCs w:val="24"/>
        </w:rPr>
        <w:t xml:space="preserve"> </w:t>
      </w:r>
      <w:r w:rsidR="007F761B" w:rsidRPr="00737E23">
        <w:rPr>
          <w:rFonts w:asciiTheme="majorHAnsi" w:hAnsiTheme="majorHAnsi" w:cs="Times New Roman"/>
          <w:sz w:val="24"/>
          <w:szCs w:val="24"/>
        </w:rPr>
        <w:t>soil</w:t>
      </w:r>
      <w:proofErr w:type="gramEnd"/>
      <w:r w:rsidR="00E918CE">
        <w:rPr>
          <w:rFonts w:asciiTheme="majorHAnsi" w:hAnsiTheme="majorHAnsi" w:cs="Times New Roman"/>
          <w:sz w:val="24"/>
          <w:szCs w:val="24"/>
        </w:rPr>
        <w:t xml:space="preserve">.  </w:t>
      </w:r>
      <w:r w:rsidR="00E918CE" w:rsidRPr="00175468">
        <w:rPr>
          <w:rFonts w:asciiTheme="majorHAnsi" w:hAnsiTheme="majorHAnsi" w:cs="Times New Roman"/>
          <w:sz w:val="24"/>
          <w:szCs w:val="24"/>
        </w:rPr>
        <w:t>Payson</w:t>
      </w:r>
      <w:r w:rsidR="00E918CE" w:rsidRPr="00175468">
        <w:rPr>
          <w:rFonts w:asciiTheme="majorHAnsi" w:hAnsiTheme="majorHAnsi" w:cs="Times New Roman"/>
          <w:spacing w:val="-26"/>
          <w:sz w:val="24"/>
          <w:szCs w:val="24"/>
        </w:rPr>
        <w:t xml:space="preserve"> </w:t>
      </w:r>
      <w:r w:rsidR="00E918CE" w:rsidRPr="00175468">
        <w:rPr>
          <w:rFonts w:asciiTheme="majorHAnsi" w:hAnsiTheme="majorHAnsi" w:cs="Times New Roman"/>
          <w:sz w:val="24"/>
          <w:szCs w:val="24"/>
        </w:rPr>
        <w:t>understands</w:t>
      </w:r>
      <w:r w:rsidR="00E918CE" w:rsidRPr="00175468">
        <w:rPr>
          <w:rFonts w:asciiTheme="majorHAnsi" w:hAnsiTheme="majorHAnsi" w:cs="Times New Roman"/>
          <w:spacing w:val="-22"/>
          <w:sz w:val="24"/>
          <w:szCs w:val="24"/>
        </w:rPr>
        <w:t xml:space="preserve"> </w:t>
      </w:r>
      <w:r w:rsidR="00E918CE" w:rsidRPr="00175468">
        <w:rPr>
          <w:rFonts w:asciiTheme="majorHAnsi" w:hAnsiTheme="majorHAnsi" w:cs="Times New Roman"/>
          <w:sz w:val="24"/>
          <w:szCs w:val="24"/>
        </w:rPr>
        <w:t>and</w:t>
      </w:r>
      <w:r w:rsidR="00E918CE" w:rsidRPr="00175468">
        <w:rPr>
          <w:rFonts w:asciiTheme="majorHAnsi" w:hAnsiTheme="majorHAnsi" w:cs="Times New Roman"/>
          <w:spacing w:val="-29"/>
          <w:sz w:val="24"/>
          <w:szCs w:val="24"/>
        </w:rPr>
        <w:t xml:space="preserve"> </w:t>
      </w:r>
      <w:r w:rsidR="00E918CE" w:rsidRPr="00175468">
        <w:rPr>
          <w:rFonts w:asciiTheme="majorHAnsi" w:hAnsiTheme="majorHAnsi" w:cs="Times New Roman"/>
          <w:sz w:val="24"/>
          <w:szCs w:val="24"/>
        </w:rPr>
        <w:t>agrees that JKLMN has</w:t>
      </w:r>
      <w:r w:rsidR="00E918CE" w:rsidRPr="00175468">
        <w:rPr>
          <w:rFonts w:asciiTheme="majorHAnsi" w:hAnsiTheme="majorHAnsi" w:cs="Times New Roman"/>
          <w:spacing w:val="-32"/>
          <w:sz w:val="24"/>
          <w:szCs w:val="24"/>
        </w:rPr>
        <w:t xml:space="preserve"> </w:t>
      </w:r>
      <w:r w:rsidR="00E918CE" w:rsidRPr="00175468">
        <w:rPr>
          <w:rFonts w:asciiTheme="majorHAnsi" w:hAnsiTheme="majorHAnsi" w:cs="Times New Roman"/>
          <w:sz w:val="24"/>
          <w:szCs w:val="24"/>
        </w:rPr>
        <w:t>the</w:t>
      </w:r>
      <w:r w:rsidR="00E918CE" w:rsidRPr="00175468">
        <w:rPr>
          <w:rFonts w:asciiTheme="majorHAnsi" w:hAnsiTheme="majorHAnsi" w:cs="Times New Roman"/>
          <w:spacing w:val="-32"/>
          <w:sz w:val="24"/>
          <w:szCs w:val="24"/>
        </w:rPr>
        <w:t xml:space="preserve"> </w:t>
      </w:r>
      <w:r w:rsidR="00E918CE" w:rsidRPr="00175468">
        <w:rPr>
          <w:rFonts w:asciiTheme="majorHAnsi" w:hAnsiTheme="majorHAnsi" w:cs="Times New Roman"/>
          <w:sz w:val="24"/>
          <w:szCs w:val="24"/>
        </w:rPr>
        <w:t>ability</w:t>
      </w:r>
      <w:r w:rsidR="00E918CE" w:rsidRPr="00175468">
        <w:rPr>
          <w:rFonts w:asciiTheme="majorHAnsi" w:hAnsiTheme="majorHAnsi" w:cs="Times New Roman"/>
          <w:spacing w:val="-28"/>
          <w:sz w:val="24"/>
          <w:szCs w:val="24"/>
        </w:rPr>
        <w:t xml:space="preserve"> </w:t>
      </w:r>
      <w:r w:rsidR="00E918CE" w:rsidRPr="00175468">
        <w:rPr>
          <w:rFonts w:asciiTheme="majorHAnsi" w:hAnsiTheme="majorHAnsi" w:cs="Times New Roman"/>
          <w:sz w:val="24"/>
          <w:szCs w:val="24"/>
        </w:rPr>
        <w:t>to</w:t>
      </w:r>
      <w:r w:rsidR="00E918CE" w:rsidRPr="00175468">
        <w:rPr>
          <w:rFonts w:asciiTheme="majorHAnsi" w:hAnsiTheme="majorHAnsi" w:cs="Times New Roman"/>
          <w:spacing w:val="-29"/>
          <w:sz w:val="24"/>
          <w:szCs w:val="24"/>
        </w:rPr>
        <w:t xml:space="preserve"> </w:t>
      </w:r>
      <w:r w:rsidR="00E918CE" w:rsidRPr="00175468">
        <w:rPr>
          <w:rFonts w:asciiTheme="majorHAnsi" w:hAnsiTheme="majorHAnsi" w:cs="Times New Roman"/>
          <w:sz w:val="24"/>
          <w:szCs w:val="24"/>
        </w:rPr>
        <w:t>market</w:t>
      </w:r>
      <w:r w:rsidR="00E918CE" w:rsidRPr="00175468">
        <w:rPr>
          <w:rFonts w:asciiTheme="majorHAnsi" w:hAnsiTheme="majorHAnsi" w:cs="Times New Roman"/>
          <w:spacing w:val="-26"/>
          <w:sz w:val="24"/>
          <w:szCs w:val="24"/>
        </w:rPr>
        <w:t xml:space="preserve"> </w:t>
      </w:r>
      <w:r w:rsidR="00E918CE" w:rsidRPr="00175468">
        <w:rPr>
          <w:rFonts w:asciiTheme="majorHAnsi" w:hAnsiTheme="majorHAnsi" w:cs="Times New Roman"/>
          <w:sz w:val="24"/>
          <w:szCs w:val="24"/>
        </w:rPr>
        <w:t>and</w:t>
      </w:r>
      <w:r w:rsidR="00E918CE" w:rsidRPr="00175468">
        <w:rPr>
          <w:rFonts w:asciiTheme="majorHAnsi" w:hAnsiTheme="majorHAnsi" w:cs="Times New Roman"/>
          <w:spacing w:val="-32"/>
          <w:sz w:val="24"/>
          <w:szCs w:val="24"/>
        </w:rPr>
        <w:t xml:space="preserve"> </w:t>
      </w:r>
      <w:r w:rsidR="00E918CE" w:rsidRPr="00175468">
        <w:rPr>
          <w:rFonts w:asciiTheme="majorHAnsi" w:hAnsiTheme="majorHAnsi" w:cs="Times New Roman"/>
          <w:sz w:val="24"/>
          <w:szCs w:val="24"/>
        </w:rPr>
        <w:t>sell</w:t>
      </w:r>
      <w:r w:rsidR="00E918CE" w:rsidRPr="00175468">
        <w:rPr>
          <w:rFonts w:asciiTheme="majorHAnsi" w:hAnsiTheme="majorHAnsi" w:cs="Times New Roman"/>
          <w:spacing w:val="-28"/>
          <w:sz w:val="24"/>
          <w:szCs w:val="24"/>
        </w:rPr>
        <w:t xml:space="preserve"> </w:t>
      </w:r>
      <w:r w:rsidR="00E918CE" w:rsidRPr="00175468">
        <w:rPr>
          <w:rFonts w:asciiTheme="majorHAnsi" w:hAnsiTheme="majorHAnsi" w:cs="Times New Roman"/>
          <w:sz w:val="24"/>
          <w:szCs w:val="24"/>
        </w:rPr>
        <w:t>top soil</w:t>
      </w:r>
      <w:r w:rsidR="00E918CE">
        <w:rPr>
          <w:rFonts w:asciiTheme="majorHAnsi" w:hAnsiTheme="majorHAnsi" w:cs="Times New Roman"/>
          <w:sz w:val="24"/>
          <w:szCs w:val="24"/>
        </w:rPr>
        <w:t xml:space="preserve"> and overburden</w:t>
      </w:r>
      <w:r w:rsidR="00E918CE">
        <w:rPr>
          <w:rFonts w:asciiTheme="majorHAnsi" w:hAnsiTheme="majorHAnsi" w:cs="Times New Roman"/>
          <w:w w:val="85"/>
          <w:sz w:val="24"/>
          <w:szCs w:val="24"/>
        </w:rPr>
        <w:t xml:space="preserve">.  </w:t>
      </w:r>
      <w:r w:rsidR="00E918CE">
        <w:rPr>
          <w:rFonts w:asciiTheme="majorHAnsi" w:hAnsiTheme="majorHAnsi" w:cs="Times New Roman"/>
          <w:sz w:val="24"/>
          <w:szCs w:val="24"/>
        </w:rPr>
        <w:t xml:space="preserve">All overburden and topsoil </w:t>
      </w:r>
      <w:r w:rsidR="007F761B" w:rsidRPr="00737E23">
        <w:rPr>
          <w:rFonts w:asciiTheme="majorHAnsi" w:hAnsiTheme="majorHAnsi" w:cs="Times New Roman"/>
          <w:sz w:val="24"/>
          <w:szCs w:val="24"/>
        </w:rPr>
        <w:t>shall</w:t>
      </w:r>
      <w:r w:rsidR="007F761B" w:rsidRPr="00737E23">
        <w:rPr>
          <w:rFonts w:asciiTheme="majorHAnsi" w:hAnsiTheme="majorHAnsi" w:cs="Times New Roman"/>
          <w:spacing w:val="-32"/>
          <w:sz w:val="24"/>
          <w:szCs w:val="24"/>
        </w:rPr>
        <w:t xml:space="preserve"> </w:t>
      </w:r>
      <w:r w:rsidR="007F761B" w:rsidRPr="00737E23">
        <w:rPr>
          <w:rFonts w:asciiTheme="majorHAnsi" w:hAnsiTheme="majorHAnsi" w:cs="Times New Roman"/>
          <w:sz w:val="24"/>
          <w:szCs w:val="24"/>
        </w:rPr>
        <w:t>be</w:t>
      </w:r>
      <w:r w:rsidR="007F761B" w:rsidRPr="00737E23">
        <w:rPr>
          <w:rFonts w:asciiTheme="majorHAnsi" w:hAnsiTheme="majorHAnsi" w:cs="Times New Roman"/>
          <w:spacing w:val="-40"/>
          <w:sz w:val="24"/>
          <w:szCs w:val="24"/>
        </w:rPr>
        <w:t xml:space="preserve"> </w:t>
      </w:r>
      <w:r w:rsidR="000F76CF" w:rsidRPr="00737E23">
        <w:rPr>
          <w:rFonts w:asciiTheme="majorHAnsi" w:hAnsiTheme="majorHAnsi" w:cs="Times New Roman"/>
          <w:sz w:val="24"/>
          <w:szCs w:val="24"/>
        </w:rPr>
        <w:t>rem</w:t>
      </w:r>
      <w:r w:rsidR="007F761B" w:rsidRPr="00737E23">
        <w:rPr>
          <w:rFonts w:asciiTheme="majorHAnsi" w:hAnsiTheme="majorHAnsi" w:cs="Times New Roman"/>
          <w:sz w:val="24"/>
          <w:szCs w:val="24"/>
        </w:rPr>
        <w:t>ov</w:t>
      </w:r>
      <w:r w:rsidR="000F76CF" w:rsidRPr="00737E23">
        <w:rPr>
          <w:rFonts w:asciiTheme="majorHAnsi" w:hAnsiTheme="majorHAnsi" w:cs="Times New Roman"/>
          <w:sz w:val="24"/>
          <w:szCs w:val="24"/>
        </w:rPr>
        <w:t>e</w:t>
      </w:r>
      <w:r w:rsidR="007F761B" w:rsidRPr="00737E23">
        <w:rPr>
          <w:rFonts w:asciiTheme="majorHAnsi" w:hAnsiTheme="majorHAnsi" w:cs="Times New Roman"/>
          <w:sz w:val="24"/>
          <w:szCs w:val="24"/>
        </w:rPr>
        <w:t>d</w:t>
      </w:r>
      <w:r w:rsidR="007F761B" w:rsidRPr="00737E23">
        <w:rPr>
          <w:rFonts w:asciiTheme="majorHAnsi" w:hAnsiTheme="majorHAnsi" w:cs="Times New Roman"/>
          <w:spacing w:val="-27"/>
          <w:sz w:val="24"/>
          <w:szCs w:val="24"/>
        </w:rPr>
        <w:t xml:space="preserve"> </w:t>
      </w:r>
      <w:r w:rsidR="007F761B" w:rsidRPr="00737E23">
        <w:rPr>
          <w:rFonts w:asciiTheme="majorHAnsi" w:hAnsiTheme="majorHAnsi" w:cs="Times New Roman"/>
          <w:sz w:val="24"/>
          <w:szCs w:val="24"/>
        </w:rPr>
        <w:t>by JKLMN</w:t>
      </w:r>
      <w:r w:rsidR="00E918CE">
        <w:rPr>
          <w:rFonts w:asciiTheme="majorHAnsi" w:hAnsiTheme="majorHAnsi" w:cs="Times New Roman"/>
          <w:sz w:val="24"/>
          <w:szCs w:val="24"/>
        </w:rPr>
        <w:t xml:space="preserve">.  JKLMN shall </w:t>
      </w:r>
      <w:r w:rsidR="007F761B" w:rsidRPr="00737E23">
        <w:rPr>
          <w:rFonts w:asciiTheme="majorHAnsi" w:hAnsiTheme="majorHAnsi" w:cs="Times New Roman"/>
          <w:sz w:val="24"/>
          <w:szCs w:val="24"/>
        </w:rPr>
        <w:t>stockpile</w:t>
      </w:r>
      <w:r w:rsidR="007F761B" w:rsidRPr="00737E23">
        <w:rPr>
          <w:rFonts w:asciiTheme="majorHAnsi" w:hAnsiTheme="majorHAnsi" w:cs="Times New Roman"/>
          <w:spacing w:val="-30"/>
          <w:sz w:val="24"/>
          <w:szCs w:val="24"/>
        </w:rPr>
        <w:t xml:space="preserve"> </w:t>
      </w:r>
      <w:r w:rsidR="007F761B" w:rsidRPr="00737E23">
        <w:rPr>
          <w:rFonts w:asciiTheme="majorHAnsi" w:hAnsiTheme="majorHAnsi" w:cs="Times New Roman"/>
          <w:sz w:val="24"/>
          <w:szCs w:val="24"/>
        </w:rPr>
        <w:t>at</w:t>
      </w:r>
      <w:r w:rsidR="007F761B" w:rsidRPr="00737E23">
        <w:rPr>
          <w:rFonts w:asciiTheme="majorHAnsi" w:hAnsiTheme="majorHAnsi" w:cs="Times New Roman"/>
          <w:spacing w:val="-38"/>
          <w:sz w:val="24"/>
          <w:szCs w:val="24"/>
        </w:rPr>
        <w:t xml:space="preserve"> </w:t>
      </w:r>
      <w:r w:rsidR="007F761B" w:rsidRPr="00737E23">
        <w:rPr>
          <w:rFonts w:asciiTheme="majorHAnsi" w:hAnsiTheme="majorHAnsi" w:cs="Times New Roman"/>
          <w:sz w:val="24"/>
          <w:szCs w:val="24"/>
        </w:rPr>
        <w:t>a</w:t>
      </w:r>
      <w:r w:rsidR="007F761B" w:rsidRPr="00737E23">
        <w:rPr>
          <w:rFonts w:asciiTheme="majorHAnsi" w:hAnsiTheme="majorHAnsi" w:cs="Times New Roman"/>
          <w:spacing w:val="-37"/>
          <w:sz w:val="24"/>
          <w:szCs w:val="24"/>
        </w:rPr>
        <w:t xml:space="preserve"> </w:t>
      </w:r>
      <w:r w:rsidR="007F761B" w:rsidRPr="00737E23">
        <w:rPr>
          <w:rFonts w:asciiTheme="majorHAnsi" w:hAnsiTheme="majorHAnsi" w:cs="Times New Roman"/>
          <w:sz w:val="24"/>
          <w:szCs w:val="24"/>
        </w:rPr>
        <w:t>location</w:t>
      </w:r>
      <w:r w:rsidR="007F761B" w:rsidRPr="00737E23">
        <w:rPr>
          <w:rFonts w:asciiTheme="majorHAnsi" w:hAnsiTheme="majorHAnsi" w:cs="Times New Roman"/>
          <w:spacing w:val="-34"/>
          <w:sz w:val="24"/>
          <w:szCs w:val="24"/>
        </w:rPr>
        <w:t xml:space="preserve"> </w:t>
      </w:r>
      <w:r w:rsidR="007F761B" w:rsidRPr="00737E23">
        <w:rPr>
          <w:rFonts w:asciiTheme="majorHAnsi" w:hAnsiTheme="majorHAnsi" w:cs="Times New Roman"/>
          <w:sz w:val="24"/>
          <w:szCs w:val="24"/>
        </w:rPr>
        <w:t>designated</w:t>
      </w:r>
      <w:r w:rsidR="007F761B" w:rsidRPr="00737E23">
        <w:rPr>
          <w:rFonts w:asciiTheme="majorHAnsi" w:hAnsiTheme="majorHAnsi" w:cs="Times New Roman"/>
          <w:spacing w:val="-26"/>
          <w:sz w:val="24"/>
          <w:szCs w:val="24"/>
        </w:rPr>
        <w:t xml:space="preserve"> </w:t>
      </w:r>
      <w:r w:rsidR="007F761B" w:rsidRPr="00737E23">
        <w:rPr>
          <w:rFonts w:asciiTheme="majorHAnsi" w:hAnsiTheme="majorHAnsi" w:cs="Times New Roman"/>
          <w:sz w:val="24"/>
          <w:szCs w:val="24"/>
        </w:rPr>
        <w:t>by</w:t>
      </w:r>
      <w:r w:rsidR="007F761B" w:rsidRPr="00737E23">
        <w:rPr>
          <w:rFonts w:asciiTheme="majorHAnsi" w:hAnsiTheme="majorHAnsi" w:cs="Times New Roman"/>
          <w:spacing w:val="-37"/>
          <w:sz w:val="24"/>
          <w:szCs w:val="24"/>
        </w:rPr>
        <w:t xml:space="preserve"> </w:t>
      </w:r>
      <w:r w:rsidR="000F76CF" w:rsidRPr="00737E23">
        <w:rPr>
          <w:rFonts w:asciiTheme="majorHAnsi" w:hAnsiTheme="majorHAnsi" w:cs="Times New Roman"/>
          <w:sz w:val="24"/>
          <w:szCs w:val="24"/>
        </w:rPr>
        <w:t>P</w:t>
      </w:r>
      <w:r w:rsidR="007F761B" w:rsidRPr="00737E23">
        <w:rPr>
          <w:rFonts w:asciiTheme="majorHAnsi" w:hAnsiTheme="majorHAnsi" w:cs="Times New Roman"/>
          <w:sz w:val="24"/>
          <w:szCs w:val="24"/>
        </w:rPr>
        <w:t>ayson</w:t>
      </w:r>
      <w:r w:rsidR="007F761B" w:rsidRPr="00737E23">
        <w:rPr>
          <w:rFonts w:asciiTheme="majorHAnsi" w:hAnsiTheme="majorHAnsi" w:cs="Times New Roman"/>
          <w:spacing w:val="-34"/>
          <w:sz w:val="24"/>
          <w:szCs w:val="24"/>
        </w:rPr>
        <w:t xml:space="preserve"> </w:t>
      </w:r>
      <w:r w:rsidR="00E918CE">
        <w:rPr>
          <w:rFonts w:asciiTheme="majorHAnsi" w:hAnsiTheme="majorHAnsi" w:cs="Times New Roman"/>
          <w:sz w:val="24"/>
          <w:szCs w:val="24"/>
        </w:rPr>
        <w:t xml:space="preserve">sufficient overburden as is reasonably necessary </w:t>
      </w:r>
      <w:r w:rsidR="000F76CF" w:rsidRPr="00737E23">
        <w:rPr>
          <w:rFonts w:asciiTheme="majorHAnsi" w:hAnsiTheme="majorHAnsi" w:cs="Times New Roman"/>
          <w:sz w:val="24"/>
          <w:szCs w:val="24"/>
        </w:rPr>
        <w:t>for futu</w:t>
      </w:r>
      <w:r w:rsidR="007F761B" w:rsidRPr="00737E23">
        <w:rPr>
          <w:rFonts w:asciiTheme="majorHAnsi" w:hAnsiTheme="majorHAnsi" w:cs="Times New Roman"/>
          <w:sz w:val="24"/>
          <w:szCs w:val="24"/>
        </w:rPr>
        <w:t>re</w:t>
      </w:r>
      <w:r w:rsidR="007F761B" w:rsidRPr="00737E23">
        <w:rPr>
          <w:rFonts w:asciiTheme="majorHAnsi" w:hAnsiTheme="majorHAnsi" w:cs="Times New Roman"/>
          <w:spacing w:val="-31"/>
          <w:sz w:val="24"/>
          <w:szCs w:val="24"/>
        </w:rPr>
        <w:t xml:space="preserve"> </w:t>
      </w:r>
      <w:r w:rsidR="007F761B" w:rsidRPr="00737E23">
        <w:rPr>
          <w:rFonts w:asciiTheme="majorHAnsi" w:hAnsiTheme="majorHAnsi" w:cs="Times New Roman"/>
          <w:sz w:val="24"/>
          <w:szCs w:val="24"/>
        </w:rPr>
        <w:t>use</w:t>
      </w:r>
      <w:r w:rsidR="007F761B" w:rsidRPr="00737E23">
        <w:rPr>
          <w:rFonts w:asciiTheme="majorHAnsi" w:hAnsiTheme="majorHAnsi" w:cs="Times New Roman"/>
          <w:spacing w:val="-36"/>
          <w:sz w:val="24"/>
          <w:szCs w:val="24"/>
        </w:rPr>
        <w:t xml:space="preserve"> </w:t>
      </w:r>
      <w:r w:rsidR="007F761B" w:rsidRPr="00737E23">
        <w:rPr>
          <w:rFonts w:asciiTheme="majorHAnsi" w:hAnsiTheme="majorHAnsi" w:cs="Times New Roman"/>
          <w:sz w:val="24"/>
          <w:szCs w:val="24"/>
        </w:rPr>
        <w:t>in</w:t>
      </w:r>
      <w:r w:rsidR="007F761B" w:rsidRPr="00737E23">
        <w:rPr>
          <w:rFonts w:asciiTheme="majorHAnsi" w:hAnsiTheme="majorHAnsi" w:cs="Times New Roman"/>
          <w:spacing w:val="-38"/>
          <w:sz w:val="24"/>
          <w:szCs w:val="24"/>
        </w:rPr>
        <w:t xml:space="preserve"> </w:t>
      </w:r>
      <w:r w:rsidR="007F761B" w:rsidRPr="00737E23">
        <w:rPr>
          <w:rFonts w:asciiTheme="majorHAnsi" w:hAnsiTheme="majorHAnsi" w:cs="Times New Roman"/>
          <w:sz w:val="24"/>
          <w:szCs w:val="24"/>
        </w:rPr>
        <w:t xml:space="preserve">connection </w:t>
      </w:r>
      <w:r w:rsidR="007F761B" w:rsidRPr="00737E23">
        <w:rPr>
          <w:rFonts w:asciiTheme="majorHAnsi" w:hAnsiTheme="majorHAnsi" w:cs="Times New Roman"/>
          <w:w w:val="95"/>
          <w:sz w:val="24"/>
          <w:szCs w:val="24"/>
        </w:rPr>
        <w:t>with</w:t>
      </w:r>
      <w:r w:rsidR="007F761B" w:rsidRPr="00737E23">
        <w:rPr>
          <w:rFonts w:asciiTheme="majorHAnsi" w:hAnsiTheme="majorHAnsi" w:cs="Times New Roman"/>
          <w:spacing w:val="-27"/>
          <w:w w:val="95"/>
          <w:sz w:val="24"/>
          <w:szCs w:val="24"/>
        </w:rPr>
        <w:t xml:space="preserve"> </w:t>
      </w:r>
      <w:r w:rsidR="007F761B" w:rsidRPr="00737E23">
        <w:rPr>
          <w:rFonts w:asciiTheme="majorHAnsi" w:hAnsiTheme="majorHAnsi" w:cs="Times New Roman"/>
          <w:w w:val="95"/>
          <w:sz w:val="24"/>
          <w:szCs w:val="24"/>
        </w:rPr>
        <w:t>Payson’s</w:t>
      </w:r>
      <w:r w:rsidR="007F761B" w:rsidRPr="00737E23">
        <w:rPr>
          <w:rFonts w:asciiTheme="majorHAnsi" w:hAnsiTheme="majorHAnsi" w:cs="Times New Roman"/>
          <w:spacing w:val="-19"/>
          <w:w w:val="95"/>
          <w:sz w:val="24"/>
          <w:szCs w:val="24"/>
        </w:rPr>
        <w:t xml:space="preserve"> </w:t>
      </w:r>
      <w:r w:rsidR="007F761B" w:rsidRPr="00737E23">
        <w:rPr>
          <w:rFonts w:asciiTheme="majorHAnsi" w:hAnsiTheme="majorHAnsi" w:cs="Times New Roman"/>
          <w:w w:val="95"/>
          <w:sz w:val="24"/>
          <w:szCs w:val="24"/>
        </w:rPr>
        <w:t>landfill</w:t>
      </w:r>
      <w:r w:rsidR="00CE4F8D">
        <w:rPr>
          <w:rFonts w:asciiTheme="majorHAnsi" w:hAnsiTheme="majorHAnsi" w:cs="Times New Roman"/>
          <w:w w:val="95"/>
          <w:sz w:val="24"/>
          <w:szCs w:val="24"/>
        </w:rPr>
        <w:t xml:space="preserve"> operations. </w:t>
      </w:r>
      <w:r w:rsidR="00E918CE">
        <w:rPr>
          <w:rFonts w:asciiTheme="majorHAnsi" w:hAnsiTheme="majorHAnsi" w:cs="Times New Roman"/>
          <w:w w:val="95"/>
          <w:sz w:val="24"/>
          <w:szCs w:val="24"/>
        </w:rPr>
        <w:t xml:space="preserve">However, JKLMN shall not be required to generate additional overburden or topsoil beyond that necessarily produced from its excavation and mining operations. </w:t>
      </w:r>
      <w:r w:rsidR="007F761B" w:rsidRPr="00737E23">
        <w:rPr>
          <w:rFonts w:asciiTheme="majorHAnsi" w:hAnsiTheme="majorHAnsi" w:cs="Times New Roman"/>
          <w:w w:val="95"/>
          <w:sz w:val="24"/>
          <w:szCs w:val="24"/>
        </w:rPr>
        <w:t>If</w:t>
      </w:r>
      <w:r w:rsidR="007F761B" w:rsidRPr="00737E23">
        <w:rPr>
          <w:rFonts w:asciiTheme="majorHAnsi" w:hAnsiTheme="majorHAnsi" w:cs="Times New Roman"/>
          <w:spacing w:val="-29"/>
          <w:w w:val="95"/>
          <w:sz w:val="24"/>
          <w:szCs w:val="24"/>
        </w:rPr>
        <w:t xml:space="preserve"> </w:t>
      </w:r>
      <w:r w:rsidR="007F761B" w:rsidRPr="00737E23">
        <w:rPr>
          <w:rFonts w:asciiTheme="majorHAnsi" w:hAnsiTheme="majorHAnsi" w:cs="Times New Roman"/>
          <w:w w:val="95"/>
          <w:sz w:val="24"/>
          <w:szCs w:val="24"/>
        </w:rPr>
        <w:t>the</w:t>
      </w:r>
      <w:r w:rsidR="007F761B" w:rsidRPr="00737E23">
        <w:rPr>
          <w:rFonts w:asciiTheme="majorHAnsi" w:hAnsiTheme="majorHAnsi" w:cs="Times New Roman"/>
          <w:spacing w:val="-21"/>
          <w:w w:val="95"/>
          <w:sz w:val="24"/>
          <w:szCs w:val="24"/>
        </w:rPr>
        <w:t xml:space="preserve"> </w:t>
      </w:r>
      <w:r w:rsidR="007F761B" w:rsidRPr="00737E23">
        <w:rPr>
          <w:rFonts w:asciiTheme="majorHAnsi" w:hAnsiTheme="majorHAnsi" w:cs="Times New Roman"/>
          <w:w w:val="95"/>
          <w:sz w:val="24"/>
          <w:szCs w:val="24"/>
        </w:rPr>
        <w:t>location</w:t>
      </w:r>
      <w:r w:rsidR="007F761B" w:rsidRPr="00737E23">
        <w:rPr>
          <w:rFonts w:asciiTheme="majorHAnsi" w:hAnsiTheme="majorHAnsi" w:cs="Times New Roman"/>
          <w:spacing w:val="-14"/>
          <w:w w:val="95"/>
          <w:sz w:val="24"/>
          <w:szCs w:val="24"/>
        </w:rPr>
        <w:t xml:space="preserve"> </w:t>
      </w:r>
      <w:r w:rsidR="007F761B" w:rsidRPr="00737E23">
        <w:rPr>
          <w:rFonts w:asciiTheme="majorHAnsi" w:hAnsiTheme="majorHAnsi" w:cs="Times New Roman"/>
          <w:w w:val="95"/>
          <w:sz w:val="24"/>
          <w:szCs w:val="24"/>
        </w:rPr>
        <w:t>to</w:t>
      </w:r>
      <w:r w:rsidR="007F761B" w:rsidRPr="00737E23">
        <w:rPr>
          <w:rFonts w:asciiTheme="majorHAnsi" w:hAnsiTheme="majorHAnsi" w:cs="Times New Roman"/>
          <w:spacing w:val="-30"/>
          <w:w w:val="95"/>
          <w:sz w:val="24"/>
          <w:szCs w:val="24"/>
        </w:rPr>
        <w:t xml:space="preserve"> </w:t>
      </w:r>
      <w:r w:rsidR="007F761B" w:rsidRPr="00737E23">
        <w:rPr>
          <w:rFonts w:asciiTheme="majorHAnsi" w:hAnsiTheme="majorHAnsi" w:cs="Times New Roman"/>
          <w:w w:val="95"/>
          <w:sz w:val="24"/>
          <w:szCs w:val="24"/>
        </w:rPr>
        <w:t>stockpile</w:t>
      </w:r>
      <w:r w:rsidR="007F761B" w:rsidRPr="00737E23">
        <w:rPr>
          <w:rFonts w:asciiTheme="majorHAnsi" w:hAnsiTheme="majorHAnsi" w:cs="Times New Roman"/>
          <w:spacing w:val="-16"/>
          <w:w w:val="95"/>
          <w:sz w:val="24"/>
          <w:szCs w:val="24"/>
        </w:rPr>
        <w:t xml:space="preserve"> </w:t>
      </w:r>
      <w:r w:rsidR="007F761B" w:rsidRPr="00737E23">
        <w:rPr>
          <w:rFonts w:asciiTheme="majorHAnsi" w:hAnsiTheme="majorHAnsi" w:cs="Times New Roman"/>
          <w:w w:val="95"/>
          <w:sz w:val="24"/>
          <w:szCs w:val="24"/>
        </w:rPr>
        <w:t>the</w:t>
      </w:r>
      <w:r w:rsidR="007F761B" w:rsidRPr="00737E23">
        <w:rPr>
          <w:rFonts w:asciiTheme="majorHAnsi" w:hAnsiTheme="majorHAnsi" w:cs="Times New Roman"/>
          <w:spacing w:val="-25"/>
          <w:w w:val="95"/>
          <w:sz w:val="24"/>
          <w:szCs w:val="24"/>
        </w:rPr>
        <w:t xml:space="preserve"> </w:t>
      </w:r>
      <w:r w:rsidR="007F761B" w:rsidRPr="00737E23">
        <w:rPr>
          <w:rFonts w:asciiTheme="majorHAnsi" w:hAnsiTheme="majorHAnsi" w:cs="Times New Roman"/>
          <w:w w:val="95"/>
          <w:sz w:val="24"/>
          <w:szCs w:val="24"/>
        </w:rPr>
        <w:t>overb</w:t>
      </w:r>
      <w:r w:rsidR="000F76CF" w:rsidRPr="00737E23">
        <w:rPr>
          <w:rFonts w:asciiTheme="majorHAnsi" w:hAnsiTheme="majorHAnsi" w:cs="Times New Roman"/>
          <w:w w:val="95"/>
          <w:sz w:val="24"/>
          <w:szCs w:val="24"/>
        </w:rPr>
        <w:t>ur</w:t>
      </w:r>
      <w:r w:rsidR="007F761B" w:rsidRPr="00737E23">
        <w:rPr>
          <w:rFonts w:asciiTheme="majorHAnsi" w:hAnsiTheme="majorHAnsi" w:cs="Times New Roman"/>
          <w:w w:val="95"/>
          <w:sz w:val="24"/>
          <w:szCs w:val="24"/>
        </w:rPr>
        <w:t>den</w:t>
      </w:r>
      <w:r w:rsidR="007F761B" w:rsidRPr="00737E23">
        <w:rPr>
          <w:rFonts w:asciiTheme="majorHAnsi" w:hAnsiTheme="majorHAnsi" w:cs="Times New Roman"/>
          <w:spacing w:val="-11"/>
          <w:w w:val="95"/>
          <w:sz w:val="24"/>
          <w:szCs w:val="24"/>
        </w:rPr>
        <w:t xml:space="preserve"> </w:t>
      </w:r>
      <w:r w:rsidR="007F761B" w:rsidRPr="00737E23">
        <w:rPr>
          <w:rFonts w:asciiTheme="majorHAnsi" w:hAnsiTheme="majorHAnsi" w:cs="Times New Roman"/>
          <w:w w:val="95"/>
          <w:sz w:val="24"/>
          <w:szCs w:val="24"/>
        </w:rPr>
        <w:t>an</w:t>
      </w:r>
      <w:r w:rsidR="000F76CF" w:rsidRPr="00737E23">
        <w:rPr>
          <w:rFonts w:asciiTheme="majorHAnsi" w:hAnsiTheme="majorHAnsi" w:cs="Times New Roman"/>
          <w:w w:val="95"/>
          <w:sz w:val="24"/>
          <w:szCs w:val="24"/>
        </w:rPr>
        <w:t xml:space="preserve">d/or </w:t>
      </w:r>
      <w:r w:rsidR="007F761B" w:rsidRPr="00737E23">
        <w:rPr>
          <w:rFonts w:asciiTheme="majorHAnsi" w:hAnsiTheme="majorHAnsi" w:cs="Times New Roman"/>
          <w:w w:val="95"/>
          <w:sz w:val="24"/>
          <w:szCs w:val="24"/>
        </w:rPr>
        <w:t>to</w:t>
      </w:r>
      <w:r w:rsidR="000F76CF" w:rsidRPr="00737E23">
        <w:rPr>
          <w:rFonts w:asciiTheme="majorHAnsi" w:hAnsiTheme="majorHAnsi" w:cs="Times New Roman"/>
          <w:w w:val="95"/>
          <w:sz w:val="24"/>
          <w:szCs w:val="24"/>
        </w:rPr>
        <w:t>psoil</w:t>
      </w:r>
      <w:r w:rsidR="007F761B" w:rsidRPr="00737E23">
        <w:rPr>
          <w:rFonts w:asciiTheme="majorHAnsi" w:hAnsiTheme="majorHAnsi" w:cs="Times New Roman"/>
          <w:spacing w:val="-6"/>
          <w:w w:val="95"/>
          <w:sz w:val="24"/>
          <w:szCs w:val="24"/>
        </w:rPr>
        <w:t xml:space="preserve"> </w:t>
      </w:r>
      <w:r w:rsidR="00E918CE">
        <w:rPr>
          <w:rFonts w:asciiTheme="majorHAnsi" w:hAnsiTheme="majorHAnsi" w:cs="Times New Roman"/>
          <w:spacing w:val="-6"/>
          <w:w w:val="95"/>
          <w:sz w:val="24"/>
          <w:szCs w:val="24"/>
        </w:rPr>
        <w:t xml:space="preserve">for Payson’s landfill operations </w:t>
      </w:r>
      <w:r w:rsidR="007F761B" w:rsidRPr="00737E23">
        <w:rPr>
          <w:rFonts w:asciiTheme="majorHAnsi" w:hAnsiTheme="majorHAnsi" w:cs="Times New Roman"/>
          <w:w w:val="95"/>
          <w:sz w:val="24"/>
          <w:szCs w:val="24"/>
        </w:rPr>
        <w:t>is</w:t>
      </w:r>
      <w:r w:rsidR="007F761B" w:rsidRPr="00737E23">
        <w:rPr>
          <w:rFonts w:asciiTheme="majorHAnsi" w:hAnsiTheme="majorHAnsi" w:cs="Times New Roman"/>
          <w:spacing w:val="-28"/>
          <w:w w:val="95"/>
          <w:sz w:val="24"/>
          <w:szCs w:val="24"/>
        </w:rPr>
        <w:t xml:space="preserve"> </w:t>
      </w:r>
      <w:r w:rsidR="000F76CF" w:rsidRPr="00737E23">
        <w:rPr>
          <w:rFonts w:asciiTheme="majorHAnsi" w:hAnsiTheme="majorHAnsi" w:cs="Times New Roman"/>
          <w:w w:val="95"/>
          <w:sz w:val="24"/>
          <w:szCs w:val="24"/>
        </w:rPr>
        <w:t>more</w:t>
      </w:r>
      <w:r w:rsidR="007F761B" w:rsidRPr="00737E23">
        <w:rPr>
          <w:rFonts w:asciiTheme="majorHAnsi" w:hAnsiTheme="majorHAnsi" w:cs="Times New Roman"/>
          <w:w w:val="95"/>
          <w:sz w:val="24"/>
          <w:szCs w:val="24"/>
        </w:rPr>
        <w:t xml:space="preserve"> </w:t>
      </w:r>
      <w:r w:rsidR="007F761B" w:rsidRPr="00737E23">
        <w:rPr>
          <w:rFonts w:asciiTheme="majorHAnsi" w:hAnsiTheme="majorHAnsi" w:cs="Times New Roman"/>
          <w:sz w:val="24"/>
          <w:szCs w:val="24"/>
        </w:rPr>
        <w:t>than</w:t>
      </w:r>
      <w:r w:rsidR="007F761B" w:rsidRPr="00737E23">
        <w:rPr>
          <w:rFonts w:asciiTheme="majorHAnsi" w:hAnsiTheme="majorHAnsi" w:cs="Times New Roman"/>
          <w:spacing w:val="-31"/>
          <w:sz w:val="24"/>
          <w:szCs w:val="24"/>
        </w:rPr>
        <w:t xml:space="preserve"> </w:t>
      </w:r>
      <w:r w:rsidR="007F761B" w:rsidRPr="00737E23">
        <w:rPr>
          <w:rFonts w:asciiTheme="majorHAnsi" w:hAnsiTheme="majorHAnsi" w:cs="Times New Roman"/>
          <w:sz w:val="24"/>
          <w:szCs w:val="24"/>
        </w:rPr>
        <w:t>1</w:t>
      </w:r>
      <w:r w:rsidR="00911769">
        <w:rPr>
          <w:rFonts w:asciiTheme="majorHAnsi" w:hAnsiTheme="majorHAnsi" w:cs="Times New Roman"/>
          <w:sz w:val="24"/>
          <w:szCs w:val="24"/>
        </w:rPr>
        <w:t>,</w:t>
      </w:r>
      <w:r w:rsidR="007F761B" w:rsidRPr="00737E23">
        <w:rPr>
          <w:rFonts w:asciiTheme="majorHAnsi" w:hAnsiTheme="majorHAnsi" w:cs="Times New Roman"/>
          <w:sz w:val="24"/>
          <w:szCs w:val="24"/>
        </w:rPr>
        <w:t>000</w:t>
      </w:r>
      <w:r w:rsidR="007F761B" w:rsidRPr="00737E23">
        <w:rPr>
          <w:rFonts w:asciiTheme="majorHAnsi" w:hAnsiTheme="majorHAnsi" w:cs="Times New Roman"/>
          <w:spacing w:val="-29"/>
          <w:sz w:val="24"/>
          <w:szCs w:val="24"/>
        </w:rPr>
        <w:t xml:space="preserve"> </w:t>
      </w:r>
      <w:r w:rsidR="007F761B" w:rsidRPr="00737E23">
        <w:rPr>
          <w:rFonts w:asciiTheme="majorHAnsi" w:hAnsiTheme="majorHAnsi" w:cs="Times New Roman"/>
          <w:sz w:val="24"/>
          <w:szCs w:val="24"/>
        </w:rPr>
        <w:t>feet</w:t>
      </w:r>
      <w:r w:rsidR="00E918CE">
        <w:rPr>
          <w:rFonts w:asciiTheme="majorHAnsi" w:hAnsiTheme="majorHAnsi" w:cs="Times New Roman"/>
          <w:sz w:val="24"/>
          <w:szCs w:val="24"/>
        </w:rPr>
        <w:t xml:space="preserve"> from the point of extraction</w:t>
      </w:r>
      <w:r w:rsidR="007F761B" w:rsidRPr="00737E23">
        <w:rPr>
          <w:rFonts w:asciiTheme="majorHAnsi" w:hAnsiTheme="majorHAnsi" w:cs="Times New Roman"/>
          <w:sz w:val="24"/>
          <w:szCs w:val="24"/>
        </w:rPr>
        <w:t>,</w:t>
      </w:r>
      <w:r w:rsidR="007F761B" w:rsidRPr="00737E23">
        <w:rPr>
          <w:rFonts w:asciiTheme="majorHAnsi" w:hAnsiTheme="majorHAnsi" w:cs="Times New Roman"/>
          <w:spacing w:val="-30"/>
          <w:sz w:val="24"/>
          <w:szCs w:val="24"/>
        </w:rPr>
        <w:t xml:space="preserve"> </w:t>
      </w:r>
      <w:r w:rsidR="007F761B" w:rsidRPr="00737E23">
        <w:rPr>
          <w:rFonts w:asciiTheme="majorHAnsi" w:hAnsiTheme="majorHAnsi" w:cs="Times New Roman"/>
          <w:sz w:val="24"/>
          <w:szCs w:val="24"/>
        </w:rPr>
        <w:t>Payson</w:t>
      </w:r>
      <w:r w:rsidR="007F761B" w:rsidRPr="00737E23">
        <w:rPr>
          <w:rFonts w:asciiTheme="majorHAnsi" w:hAnsiTheme="majorHAnsi" w:cs="Times New Roman"/>
          <w:spacing w:val="-30"/>
          <w:sz w:val="24"/>
          <w:szCs w:val="24"/>
        </w:rPr>
        <w:t xml:space="preserve"> </w:t>
      </w:r>
      <w:r w:rsidR="007F761B" w:rsidRPr="00737E23">
        <w:rPr>
          <w:rFonts w:asciiTheme="majorHAnsi" w:hAnsiTheme="majorHAnsi" w:cs="Times New Roman"/>
          <w:sz w:val="24"/>
          <w:szCs w:val="24"/>
        </w:rPr>
        <w:t>shall</w:t>
      </w:r>
      <w:r w:rsidR="007F761B" w:rsidRPr="00737E23">
        <w:rPr>
          <w:rFonts w:asciiTheme="majorHAnsi" w:hAnsiTheme="majorHAnsi" w:cs="Times New Roman"/>
          <w:spacing w:val="-24"/>
          <w:sz w:val="24"/>
          <w:szCs w:val="24"/>
        </w:rPr>
        <w:t xml:space="preserve"> </w:t>
      </w:r>
      <w:r w:rsidR="007F761B" w:rsidRPr="00737E23">
        <w:rPr>
          <w:rFonts w:asciiTheme="majorHAnsi" w:hAnsiTheme="majorHAnsi" w:cs="Times New Roman"/>
          <w:sz w:val="24"/>
          <w:szCs w:val="24"/>
        </w:rPr>
        <w:t>negot</w:t>
      </w:r>
      <w:r w:rsidR="000F76CF" w:rsidRPr="00737E23">
        <w:rPr>
          <w:rFonts w:asciiTheme="majorHAnsi" w:hAnsiTheme="majorHAnsi" w:cs="Times New Roman"/>
          <w:sz w:val="24"/>
          <w:szCs w:val="24"/>
        </w:rPr>
        <w:t>i</w:t>
      </w:r>
      <w:r w:rsidR="007F761B" w:rsidRPr="00737E23">
        <w:rPr>
          <w:rFonts w:asciiTheme="majorHAnsi" w:hAnsiTheme="majorHAnsi" w:cs="Times New Roman"/>
          <w:sz w:val="24"/>
          <w:szCs w:val="24"/>
        </w:rPr>
        <w:t>ate</w:t>
      </w:r>
      <w:r w:rsidR="007F761B" w:rsidRPr="00737E23">
        <w:rPr>
          <w:rFonts w:asciiTheme="majorHAnsi" w:hAnsiTheme="majorHAnsi" w:cs="Times New Roman"/>
          <w:spacing w:val="-28"/>
          <w:sz w:val="24"/>
          <w:szCs w:val="24"/>
        </w:rPr>
        <w:t xml:space="preserve"> </w:t>
      </w:r>
      <w:r w:rsidR="007F761B" w:rsidRPr="00737E23">
        <w:rPr>
          <w:rFonts w:asciiTheme="majorHAnsi" w:hAnsiTheme="majorHAnsi" w:cs="Times New Roman"/>
          <w:sz w:val="24"/>
          <w:szCs w:val="24"/>
        </w:rPr>
        <w:t>a</w:t>
      </w:r>
      <w:r w:rsidR="00E918CE">
        <w:rPr>
          <w:rFonts w:asciiTheme="majorHAnsi" w:hAnsiTheme="majorHAnsi" w:cs="Times New Roman"/>
          <w:sz w:val="24"/>
          <w:szCs w:val="24"/>
        </w:rPr>
        <w:t xml:space="preserve"> reasonable </w:t>
      </w:r>
      <w:r w:rsidR="007F761B" w:rsidRPr="00737E23">
        <w:rPr>
          <w:rFonts w:asciiTheme="majorHAnsi" w:hAnsiTheme="majorHAnsi" w:cs="Times New Roman"/>
          <w:sz w:val="24"/>
          <w:szCs w:val="24"/>
        </w:rPr>
        <w:t>agreed</w:t>
      </w:r>
      <w:r w:rsidR="007F761B" w:rsidRPr="00737E23">
        <w:rPr>
          <w:rFonts w:asciiTheme="majorHAnsi" w:hAnsiTheme="majorHAnsi" w:cs="Times New Roman"/>
          <w:spacing w:val="-18"/>
          <w:sz w:val="24"/>
          <w:szCs w:val="24"/>
        </w:rPr>
        <w:t xml:space="preserve"> </w:t>
      </w:r>
      <w:r w:rsidR="007F761B" w:rsidRPr="00737E23">
        <w:rPr>
          <w:rFonts w:asciiTheme="majorHAnsi" w:hAnsiTheme="majorHAnsi" w:cs="Times New Roman"/>
          <w:sz w:val="24"/>
          <w:szCs w:val="24"/>
        </w:rPr>
        <w:t>upo</w:t>
      </w:r>
      <w:r w:rsidR="000F76CF" w:rsidRPr="00737E23">
        <w:rPr>
          <w:rFonts w:asciiTheme="majorHAnsi" w:hAnsiTheme="majorHAnsi" w:cs="Times New Roman"/>
          <w:sz w:val="24"/>
          <w:szCs w:val="24"/>
        </w:rPr>
        <w:t>n</w:t>
      </w:r>
      <w:r w:rsidR="007F761B" w:rsidRPr="00737E23">
        <w:rPr>
          <w:rFonts w:asciiTheme="majorHAnsi" w:hAnsiTheme="majorHAnsi" w:cs="Times New Roman"/>
          <w:spacing w:val="-26"/>
          <w:sz w:val="24"/>
          <w:szCs w:val="24"/>
        </w:rPr>
        <w:t xml:space="preserve"> </w:t>
      </w:r>
      <w:r w:rsidR="007F761B" w:rsidRPr="00737E23">
        <w:rPr>
          <w:rFonts w:asciiTheme="majorHAnsi" w:hAnsiTheme="majorHAnsi" w:cs="Times New Roman"/>
          <w:sz w:val="24"/>
          <w:szCs w:val="24"/>
        </w:rPr>
        <w:t>p</w:t>
      </w:r>
      <w:r w:rsidR="000F76CF" w:rsidRPr="00737E23">
        <w:rPr>
          <w:rFonts w:asciiTheme="majorHAnsi" w:hAnsiTheme="majorHAnsi" w:cs="Times New Roman"/>
          <w:sz w:val="24"/>
          <w:szCs w:val="24"/>
        </w:rPr>
        <w:t>r</w:t>
      </w:r>
      <w:r w:rsidR="007F761B" w:rsidRPr="00737E23">
        <w:rPr>
          <w:rFonts w:asciiTheme="majorHAnsi" w:hAnsiTheme="majorHAnsi" w:cs="Times New Roman"/>
          <w:sz w:val="24"/>
          <w:szCs w:val="24"/>
        </w:rPr>
        <w:t>ice</w:t>
      </w:r>
      <w:r w:rsidR="007F761B" w:rsidRPr="00737E23">
        <w:rPr>
          <w:rFonts w:asciiTheme="majorHAnsi" w:hAnsiTheme="majorHAnsi" w:cs="Times New Roman"/>
          <w:spacing w:val="-30"/>
          <w:sz w:val="24"/>
          <w:szCs w:val="24"/>
        </w:rPr>
        <w:t xml:space="preserve"> </w:t>
      </w:r>
      <w:r w:rsidR="007F761B" w:rsidRPr="00737E23">
        <w:rPr>
          <w:rFonts w:asciiTheme="majorHAnsi" w:hAnsiTheme="majorHAnsi" w:cs="Times New Roman"/>
          <w:sz w:val="24"/>
          <w:szCs w:val="24"/>
        </w:rPr>
        <w:t>to</w:t>
      </w:r>
      <w:r w:rsidR="007F761B" w:rsidRPr="00737E23">
        <w:rPr>
          <w:rFonts w:asciiTheme="majorHAnsi" w:hAnsiTheme="majorHAnsi" w:cs="Times New Roman"/>
          <w:spacing w:val="-30"/>
          <w:sz w:val="24"/>
          <w:szCs w:val="24"/>
        </w:rPr>
        <w:t xml:space="preserve"> </w:t>
      </w:r>
      <w:r w:rsidR="007F761B" w:rsidRPr="00737E23">
        <w:rPr>
          <w:rFonts w:asciiTheme="majorHAnsi" w:hAnsiTheme="majorHAnsi" w:cs="Times New Roman"/>
          <w:sz w:val="24"/>
          <w:szCs w:val="24"/>
        </w:rPr>
        <w:t>have</w:t>
      </w:r>
      <w:r w:rsidR="007F761B" w:rsidRPr="00737E23">
        <w:rPr>
          <w:rFonts w:asciiTheme="majorHAnsi" w:hAnsiTheme="majorHAnsi" w:cs="Times New Roman"/>
          <w:spacing w:val="-32"/>
          <w:sz w:val="24"/>
          <w:szCs w:val="24"/>
        </w:rPr>
        <w:t xml:space="preserve"> </w:t>
      </w:r>
      <w:r w:rsidR="007F761B" w:rsidRPr="00737E23">
        <w:rPr>
          <w:rFonts w:asciiTheme="majorHAnsi" w:hAnsiTheme="majorHAnsi" w:cs="Times New Roman"/>
          <w:sz w:val="24"/>
          <w:szCs w:val="24"/>
        </w:rPr>
        <w:t>JKLMN</w:t>
      </w:r>
      <w:r w:rsidR="007F761B" w:rsidRPr="00737E23">
        <w:rPr>
          <w:rFonts w:asciiTheme="majorHAnsi" w:hAnsiTheme="majorHAnsi" w:cs="Times New Roman"/>
          <w:spacing w:val="-25"/>
          <w:sz w:val="24"/>
          <w:szCs w:val="24"/>
        </w:rPr>
        <w:t xml:space="preserve"> </w:t>
      </w:r>
      <w:r w:rsidR="007F761B" w:rsidRPr="00737E23">
        <w:rPr>
          <w:rFonts w:asciiTheme="majorHAnsi" w:hAnsiTheme="majorHAnsi" w:cs="Times New Roman"/>
          <w:sz w:val="24"/>
          <w:szCs w:val="24"/>
        </w:rPr>
        <w:t>move</w:t>
      </w:r>
      <w:r w:rsidR="007F761B" w:rsidRPr="00737E23">
        <w:rPr>
          <w:rFonts w:asciiTheme="majorHAnsi" w:hAnsiTheme="majorHAnsi" w:cs="Times New Roman"/>
          <w:spacing w:val="-29"/>
          <w:sz w:val="24"/>
          <w:szCs w:val="24"/>
        </w:rPr>
        <w:t xml:space="preserve"> </w:t>
      </w:r>
      <w:r w:rsidR="007F761B" w:rsidRPr="00737E23">
        <w:rPr>
          <w:rFonts w:asciiTheme="majorHAnsi" w:hAnsiTheme="majorHAnsi" w:cs="Times New Roman"/>
          <w:sz w:val="24"/>
          <w:szCs w:val="24"/>
        </w:rPr>
        <w:t>th</w:t>
      </w:r>
      <w:r w:rsidR="000F76CF" w:rsidRPr="00737E23">
        <w:rPr>
          <w:rFonts w:asciiTheme="majorHAnsi" w:hAnsiTheme="majorHAnsi" w:cs="Times New Roman"/>
          <w:sz w:val="24"/>
          <w:szCs w:val="24"/>
        </w:rPr>
        <w:t>e</w:t>
      </w:r>
      <w:r w:rsidR="00CE4F8D">
        <w:rPr>
          <w:rFonts w:asciiTheme="majorHAnsi" w:hAnsiTheme="majorHAnsi" w:cs="Times New Roman"/>
          <w:sz w:val="24"/>
          <w:szCs w:val="24"/>
        </w:rPr>
        <w:t xml:space="preserve"> soil to such location. </w:t>
      </w:r>
      <w:r w:rsidR="00E918CE">
        <w:rPr>
          <w:rFonts w:asciiTheme="majorHAnsi" w:hAnsiTheme="majorHAnsi" w:cs="Times New Roman"/>
          <w:sz w:val="24"/>
          <w:szCs w:val="24"/>
        </w:rPr>
        <w:t>At such time or times as reasonably determined by JKLMN, JKLMN also agrees to stockpile on the Property at such locations as JKLMN shall reasonably determine sufficient topsoil or overburden for JKLMN to comply with its reclamation obligations</w:t>
      </w:r>
    </w:p>
    <w:p w14:paraId="1396303E" w14:textId="77777777" w:rsidR="00A40688" w:rsidRPr="00737E23" w:rsidRDefault="00A40688">
      <w:pPr>
        <w:pStyle w:val="BodyText"/>
        <w:spacing w:before="4"/>
        <w:rPr>
          <w:rFonts w:asciiTheme="majorHAnsi" w:hAnsiTheme="majorHAnsi" w:cs="Times New Roman"/>
          <w:sz w:val="24"/>
          <w:szCs w:val="24"/>
        </w:rPr>
      </w:pPr>
    </w:p>
    <w:p w14:paraId="03C56A68" w14:textId="77DD37BC" w:rsidR="00A40688" w:rsidRPr="00175468" w:rsidRDefault="00E8214D" w:rsidP="00BD1C4C">
      <w:pPr>
        <w:spacing w:before="1" w:line="223" w:lineRule="auto"/>
        <w:ind w:left="1080" w:right="190" w:hanging="360"/>
        <w:rPr>
          <w:rFonts w:asciiTheme="majorHAnsi" w:hAnsiTheme="majorHAnsi" w:cs="Times New Roman"/>
          <w:sz w:val="24"/>
          <w:szCs w:val="24"/>
        </w:rPr>
      </w:pPr>
      <w:r>
        <w:rPr>
          <w:rFonts w:asciiTheme="majorHAnsi" w:hAnsiTheme="majorHAnsi" w:cs="Times New Roman"/>
          <w:w w:val="90"/>
          <w:sz w:val="24"/>
          <w:szCs w:val="24"/>
        </w:rPr>
        <w:t>1</w:t>
      </w:r>
      <w:r w:rsidR="00893A13">
        <w:rPr>
          <w:rFonts w:asciiTheme="majorHAnsi" w:hAnsiTheme="majorHAnsi" w:cs="Times New Roman"/>
          <w:w w:val="90"/>
          <w:sz w:val="24"/>
          <w:szCs w:val="24"/>
        </w:rPr>
        <w:t>3</w:t>
      </w:r>
      <w:r>
        <w:rPr>
          <w:rFonts w:asciiTheme="majorHAnsi" w:hAnsiTheme="majorHAnsi" w:cs="Times New Roman"/>
          <w:w w:val="90"/>
          <w:sz w:val="24"/>
          <w:szCs w:val="24"/>
        </w:rPr>
        <w:t>.</w:t>
      </w:r>
      <w:r>
        <w:rPr>
          <w:rFonts w:asciiTheme="majorHAnsi" w:hAnsiTheme="majorHAnsi" w:cs="Times New Roman"/>
          <w:w w:val="90"/>
          <w:sz w:val="24"/>
          <w:szCs w:val="24"/>
        </w:rPr>
        <w:tab/>
      </w:r>
      <w:r w:rsidR="007F761B" w:rsidRPr="00BD1C4C">
        <w:rPr>
          <w:rFonts w:asciiTheme="majorHAnsi" w:hAnsiTheme="majorHAnsi" w:cs="Times New Roman"/>
          <w:sz w:val="24"/>
          <w:szCs w:val="24"/>
        </w:rPr>
        <w:t>JKLMN shall not import, i</w:t>
      </w:r>
      <w:r w:rsidR="000F76CF" w:rsidRPr="00BD1C4C">
        <w:rPr>
          <w:rFonts w:asciiTheme="majorHAnsi" w:hAnsiTheme="majorHAnsi" w:cs="Times New Roman"/>
          <w:sz w:val="24"/>
          <w:szCs w:val="24"/>
        </w:rPr>
        <w:t>n</w:t>
      </w:r>
      <w:r w:rsidR="007F761B" w:rsidRPr="00BD1C4C">
        <w:rPr>
          <w:rFonts w:asciiTheme="majorHAnsi" w:hAnsiTheme="majorHAnsi" w:cs="Times New Roman"/>
          <w:sz w:val="24"/>
          <w:szCs w:val="24"/>
        </w:rPr>
        <w:t xml:space="preserve"> any f</w:t>
      </w:r>
      <w:r w:rsidR="000F76CF" w:rsidRPr="00BD1C4C">
        <w:rPr>
          <w:rFonts w:asciiTheme="majorHAnsi" w:hAnsiTheme="majorHAnsi" w:cs="Times New Roman"/>
          <w:sz w:val="24"/>
          <w:szCs w:val="24"/>
        </w:rPr>
        <w:t>orm, outside wastes from demolition of construction sites or import overburden without permission of Payson</w:t>
      </w:r>
      <w:r w:rsidR="000F76CF" w:rsidRPr="00175468">
        <w:rPr>
          <w:rFonts w:asciiTheme="majorHAnsi" w:hAnsiTheme="majorHAnsi" w:cs="Times New Roman"/>
          <w:w w:val="90"/>
          <w:sz w:val="24"/>
          <w:szCs w:val="24"/>
        </w:rPr>
        <w:t>.</w:t>
      </w:r>
    </w:p>
    <w:p w14:paraId="478FCDE1" w14:textId="77777777" w:rsidR="00A40688" w:rsidRPr="00737E23" w:rsidRDefault="00A40688">
      <w:pPr>
        <w:pStyle w:val="BodyText"/>
        <w:spacing w:before="12"/>
        <w:rPr>
          <w:rFonts w:asciiTheme="majorHAnsi" w:hAnsiTheme="majorHAnsi" w:cs="Times New Roman"/>
          <w:sz w:val="24"/>
          <w:szCs w:val="24"/>
        </w:rPr>
      </w:pPr>
    </w:p>
    <w:p w14:paraId="72DA101F" w14:textId="77777777" w:rsidR="00A40688" w:rsidRPr="00737E23" w:rsidRDefault="007F761B" w:rsidP="00893A13">
      <w:pPr>
        <w:pStyle w:val="ListParagraph"/>
        <w:numPr>
          <w:ilvl w:val="1"/>
          <w:numId w:val="2"/>
        </w:numPr>
        <w:spacing w:line="225" w:lineRule="auto"/>
        <w:rPr>
          <w:rFonts w:asciiTheme="majorHAnsi" w:hAnsiTheme="majorHAnsi" w:cs="Times New Roman"/>
          <w:sz w:val="24"/>
          <w:szCs w:val="24"/>
        </w:rPr>
      </w:pPr>
      <w:r w:rsidRPr="00BD1C4C">
        <w:rPr>
          <w:rFonts w:asciiTheme="majorHAnsi" w:hAnsiTheme="majorHAnsi" w:cs="Times New Roman"/>
          <w:sz w:val="24"/>
          <w:szCs w:val="24"/>
        </w:rPr>
        <w:t>JKLMN shall also assist Payson in reco</w:t>
      </w:r>
      <w:r w:rsidR="000F76CF" w:rsidRPr="00BD1C4C">
        <w:rPr>
          <w:rFonts w:asciiTheme="majorHAnsi" w:hAnsiTheme="majorHAnsi" w:cs="Times New Roman"/>
          <w:sz w:val="24"/>
          <w:szCs w:val="24"/>
        </w:rPr>
        <w:t>n</w:t>
      </w:r>
      <w:r w:rsidRPr="00BD1C4C">
        <w:rPr>
          <w:rFonts w:asciiTheme="majorHAnsi" w:hAnsiTheme="majorHAnsi" w:cs="Times New Roman"/>
          <w:sz w:val="24"/>
          <w:szCs w:val="24"/>
        </w:rPr>
        <w:t>ditioning the access road leadi</w:t>
      </w:r>
      <w:r w:rsidR="000F76CF" w:rsidRPr="00BD1C4C">
        <w:rPr>
          <w:rFonts w:asciiTheme="majorHAnsi" w:hAnsiTheme="majorHAnsi" w:cs="Times New Roman"/>
          <w:sz w:val="24"/>
          <w:szCs w:val="24"/>
        </w:rPr>
        <w:t>ng from</w:t>
      </w:r>
      <w:r w:rsidRPr="00BD1C4C">
        <w:rPr>
          <w:rFonts w:asciiTheme="majorHAnsi" w:hAnsiTheme="majorHAnsi" w:cs="Times New Roman"/>
          <w:sz w:val="24"/>
          <w:szCs w:val="24"/>
        </w:rPr>
        <w:t xml:space="preserve"> the new access gate to the canal crossing below the entrance of the city land</w:t>
      </w:r>
      <w:r w:rsidR="000F76CF" w:rsidRPr="00BD1C4C">
        <w:rPr>
          <w:rFonts w:asciiTheme="majorHAnsi" w:hAnsiTheme="majorHAnsi" w:cs="Times New Roman"/>
          <w:sz w:val="24"/>
          <w:szCs w:val="24"/>
        </w:rPr>
        <w:t>f</w:t>
      </w:r>
      <w:r w:rsidRPr="00BD1C4C">
        <w:rPr>
          <w:rFonts w:asciiTheme="majorHAnsi" w:hAnsiTheme="majorHAnsi" w:cs="Times New Roman"/>
          <w:sz w:val="24"/>
          <w:szCs w:val="24"/>
        </w:rPr>
        <w:t>ill</w:t>
      </w:r>
      <w:r w:rsidRPr="00737E23">
        <w:rPr>
          <w:rFonts w:asciiTheme="majorHAnsi" w:hAnsiTheme="majorHAnsi" w:cs="Times New Roman"/>
          <w:w w:val="90"/>
          <w:sz w:val="24"/>
          <w:szCs w:val="24"/>
        </w:rPr>
        <w:t>.</w:t>
      </w:r>
    </w:p>
    <w:p w14:paraId="32A957DE" w14:textId="77777777" w:rsidR="00A40688" w:rsidRPr="00737E23" w:rsidRDefault="00A40688">
      <w:pPr>
        <w:pStyle w:val="BodyText"/>
        <w:spacing w:before="5"/>
        <w:rPr>
          <w:rFonts w:asciiTheme="majorHAnsi" w:hAnsiTheme="majorHAnsi" w:cs="Times New Roman"/>
          <w:sz w:val="24"/>
          <w:szCs w:val="24"/>
        </w:rPr>
      </w:pPr>
    </w:p>
    <w:p w14:paraId="259CBAFD" w14:textId="77777777" w:rsidR="00A40688" w:rsidRPr="00737E23" w:rsidRDefault="007F761B" w:rsidP="00BD1C4C">
      <w:pPr>
        <w:pStyle w:val="ListParagraph"/>
        <w:numPr>
          <w:ilvl w:val="1"/>
          <w:numId w:val="2"/>
        </w:numPr>
        <w:spacing w:line="223" w:lineRule="auto"/>
        <w:ind w:left="1080" w:hanging="360"/>
        <w:rPr>
          <w:rFonts w:asciiTheme="majorHAnsi" w:hAnsiTheme="majorHAnsi" w:cs="Times New Roman"/>
          <w:sz w:val="24"/>
          <w:szCs w:val="24"/>
        </w:rPr>
      </w:pPr>
      <w:r w:rsidRPr="00BD1C4C">
        <w:rPr>
          <w:rFonts w:asciiTheme="majorHAnsi" w:hAnsiTheme="majorHAnsi" w:cs="Times New Roman"/>
          <w:sz w:val="24"/>
          <w:szCs w:val="24"/>
        </w:rPr>
        <w:t>At the end of the te</w:t>
      </w:r>
      <w:r w:rsidR="000F76CF" w:rsidRPr="00BD1C4C">
        <w:rPr>
          <w:rFonts w:asciiTheme="majorHAnsi" w:hAnsiTheme="majorHAnsi" w:cs="Times New Roman"/>
          <w:sz w:val="24"/>
          <w:szCs w:val="24"/>
        </w:rPr>
        <w:t>rm</w:t>
      </w:r>
      <w:r w:rsidRPr="00BD1C4C">
        <w:rPr>
          <w:rFonts w:asciiTheme="majorHAnsi" w:hAnsiTheme="majorHAnsi" w:cs="Times New Roman"/>
          <w:sz w:val="24"/>
          <w:szCs w:val="24"/>
        </w:rPr>
        <w:t xml:space="preserve"> of this Ag</w:t>
      </w:r>
      <w:r w:rsidR="000F76CF" w:rsidRPr="00BD1C4C">
        <w:rPr>
          <w:rFonts w:asciiTheme="majorHAnsi" w:hAnsiTheme="majorHAnsi" w:cs="Times New Roman"/>
          <w:sz w:val="24"/>
          <w:szCs w:val="24"/>
        </w:rPr>
        <w:t>reemen</w:t>
      </w:r>
      <w:r w:rsidRPr="00BD1C4C">
        <w:rPr>
          <w:rFonts w:asciiTheme="majorHAnsi" w:hAnsiTheme="majorHAnsi" w:cs="Times New Roman"/>
          <w:sz w:val="24"/>
          <w:szCs w:val="24"/>
        </w:rPr>
        <w:t>t, JKLMN shall i</w:t>
      </w:r>
      <w:r w:rsidR="000F76CF" w:rsidRPr="00BD1C4C">
        <w:rPr>
          <w:rFonts w:asciiTheme="majorHAnsi" w:hAnsiTheme="majorHAnsi" w:cs="Times New Roman"/>
          <w:sz w:val="24"/>
          <w:szCs w:val="24"/>
        </w:rPr>
        <w:t>mmediately remove</w:t>
      </w:r>
      <w:r w:rsidRPr="00BD1C4C">
        <w:rPr>
          <w:rFonts w:asciiTheme="majorHAnsi" w:hAnsiTheme="majorHAnsi" w:cs="Times New Roman"/>
          <w:sz w:val="24"/>
          <w:szCs w:val="24"/>
        </w:rPr>
        <w:t xml:space="preserve"> all o</w:t>
      </w:r>
      <w:r w:rsidR="000F76CF" w:rsidRPr="00BD1C4C">
        <w:rPr>
          <w:rFonts w:asciiTheme="majorHAnsi" w:hAnsiTheme="majorHAnsi" w:cs="Times New Roman"/>
          <w:sz w:val="24"/>
          <w:szCs w:val="24"/>
        </w:rPr>
        <w:t>f</w:t>
      </w:r>
      <w:r w:rsidRPr="00BD1C4C">
        <w:rPr>
          <w:rFonts w:asciiTheme="majorHAnsi" w:hAnsiTheme="majorHAnsi" w:cs="Times New Roman"/>
          <w:sz w:val="24"/>
          <w:szCs w:val="24"/>
        </w:rPr>
        <w:t xml:space="preserve"> its equipment </w:t>
      </w:r>
      <w:r w:rsidR="00E918CE" w:rsidRPr="00BD1C4C">
        <w:rPr>
          <w:rFonts w:asciiTheme="majorHAnsi" w:hAnsiTheme="majorHAnsi" w:cs="Times New Roman"/>
          <w:sz w:val="24"/>
          <w:szCs w:val="24"/>
        </w:rPr>
        <w:t xml:space="preserve">and </w:t>
      </w:r>
      <w:r w:rsidRPr="00BD1C4C">
        <w:rPr>
          <w:rFonts w:asciiTheme="majorHAnsi" w:hAnsiTheme="majorHAnsi" w:cs="Times New Roman"/>
          <w:sz w:val="24"/>
          <w:szCs w:val="24"/>
        </w:rPr>
        <w:t xml:space="preserve">within 30 days </w:t>
      </w:r>
      <w:r w:rsidR="00E918CE" w:rsidRPr="00BD1C4C">
        <w:rPr>
          <w:rFonts w:asciiTheme="majorHAnsi" w:hAnsiTheme="majorHAnsi" w:cs="Times New Roman"/>
          <w:sz w:val="24"/>
          <w:szCs w:val="24"/>
        </w:rPr>
        <w:t>of the end of the term shall</w:t>
      </w:r>
      <w:r w:rsidR="00BD1C4C" w:rsidRPr="00BD1C4C">
        <w:rPr>
          <w:rFonts w:asciiTheme="majorHAnsi" w:hAnsiTheme="majorHAnsi" w:cs="Times New Roman"/>
          <w:sz w:val="24"/>
          <w:szCs w:val="24"/>
        </w:rPr>
        <w:t xml:space="preserve"> </w:t>
      </w:r>
      <w:r w:rsidRPr="00BD1C4C">
        <w:rPr>
          <w:rFonts w:asciiTheme="majorHAnsi" w:hAnsiTheme="majorHAnsi" w:cs="Times New Roman"/>
          <w:sz w:val="24"/>
          <w:szCs w:val="24"/>
        </w:rPr>
        <w:t>recl</w:t>
      </w:r>
      <w:r w:rsidR="000F76CF" w:rsidRPr="00BD1C4C">
        <w:rPr>
          <w:rFonts w:asciiTheme="majorHAnsi" w:hAnsiTheme="majorHAnsi" w:cs="Times New Roman"/>
          <w:sz w:val="24"/>
          <w:szCs w:val="24"/>
        </w:rPr>
        <w:t>aim</w:t>
      </w:r>
      <w:r w:rsidRPr="00BD1C4C">
        <w:rPr>
          <w:rFonts w:asciiTheme="majorHAnsi" w:hAnsiTheme="majorHAnsi" w:cs="Times New Roman"/>
          <w:sz w:val="24"/>
          <w:szCs w:val="24"/>
        </w:rPr>
        <w:t xml:space="preserve"> the </w:t>
      </w:r>
      <w:r w:rsidR="00E918CE" w:rsidRPr="00BD1C4C">
        <w:rPr>
          <w:rFonts w:asciiTheme="majorHAnsi" w:hAnsiTheme="majorHAnsi" w:cs="Times New Roman"/>
          <w:sz w:val="24"/>
          <w:szCs w:val="24"/>
        </w:rPr>
        <w:t>P</w:t>
      </w:r>
      <w:r w:rsidRPr="00BD1C4C">
        <w:rPr>
          <w:rFonts w:asciiTheme="majorHAnsi" w:hAnsiTheme="majorHAnsi" w:cs="Times New Roman"/>
          <w:sz w:val="24"/>
          <w:szCs w:val="24"/>
        </w:rPr>
        <w:t>roperty</w:t>
      </w:r>
      <w:r w:rsidR="00E918CE" w:rsidRPr="00BD1C4C">
        <w:rPr>
          <w:rFonts w:asciiTheme="majorHAnsi" w:hAnsiTheme="majorHAnsi" w:cs="Times New Roman"/>
          <w:sz w:val="24"/>
          <w:szCs w:val="24"/>
        </w:rPr>
        <w:t xml:space="preserve"> in accordance with its reclamation plan</w:t>
      </w:r>
      <w:r w:rsidRPr="00BD1C4C">
        <w:rPr>
          <w:rFonts w:asciiTheme="majorHAnsi" w:hAnsiTheme="majorHAnsi" w:cs="Times New Roman"/>
          <w:sz w:val="24"/>
          <w:szCs w:val="24"/>
        </w:rPr>
        <w:t>, at no cost to Payson</w:t>
      </w:r>
      <w:r w:rsidRPr="00737E23">
        <w:rPr>
          <w:rFonts w:asciiTheme="majorHAnsi" w:hAnsiTheme="majorHAnsi" w:cs="Times New Roman"/>
          <w:w w:val="95"/>
          <w:sz w:val="24"/>
          <w:szCs w:val="24"/>
        </w:rPr>
        <w:t>.</w:t>
      </w:r>
    </w:p>
    <w:p w14:paraId="08BE3F80" w14:textId="77777777" w:rsidR="00A40688" w:rsidRPr="00737E23" w:rsidRDefault="00A40688">
      <w:pPr>
        <w:pStyle w:val="BodyText"/>
        <w:spacing w:before="9"/>
        <w:rPr>
          <w:rFonts w:asciiTheme="majorHAnsi" w:hAnsiTheme="majorHAnsi" w:cs="Times New Roman"/>
          <w:sz w:val="24"/>
          <w:szCs w:val="24"/>
        </w:rPr>
      </w:pPr>
    </w:p>
    <w:p w14:paraId="0596BED6" w14:textId="6389ABC0" w:rsidR="00A40688" w:rsidRPr="00737E23" w:rsidRDefault="007F761B" w:rsidP="00BD1C4C">
      <w:pPr>
        <w:pStyle w:val="ListParagraph"/>
        <w:numPr>
          <w:ilvl w:val="1"/>
          <w:numId w:val="2"/>
        </w:numPr>
        <w:spacing w:before="1" w:line="228" w:lineRule="auto"/>
        <w:ind w:left="1080" w:right="160" w:hanging="360"/>
        <w:rPr>
          <w:rFonts w:asciiTheme="majorHAnsi" w:hAnsiTheme="majorHAnsi" w:cs="Times New Roman"/>
          <w:sz w:val="24"/>
          <w:szCs w:val="24"/>
        </w:rPr>
      </w:pPr>
      <w:r w:rsidRPr="00BD1C4C">
        <w:rPr>
          <w:rFonts w:asciiTheme="majorHAnsi" w:hAnsiTheme="majorHAnsi" w:cs="Times New Roman"/>
          <w:sz w:val="24"/>
          <w:szCs w:val="24"/>
        </w:rPr>
        <w:t>This Ag</w:t>
      </w:r>
      <w:r w:rsidR="000F76CF" w:rsidRPr="00BD1C4C">
        <w:rPr>
          <w:rFonts w:asciiTheme="majorHAnsi" w:hAnsiTheme="majorHAnsi" w:cs="Times New Roman"/>
          <w:sz w:val="24"/>
          <w:szCs w:val="24"/>
        </w:rPr>
        <w:t>r</w:t>
      </w:r>
      <w:r w:rsidRPr="00BD1C4C">
        <w:rPr>
          <w:rFonts w:asciiTheme="majorHAnsi" w:hAnsiTheme="majorHAnsi" w:cs="Times New Roman"/>
          <w:sz w:val="24"/>
          <w:szCs w:val="24"/>
        </w:rPr>
        <w:t>eement is assignable o</w:t>
      </w:r>
      <w:r w:rsidR="000F76CF" w:rsidRPr="00BD1C4C">
        <w:rPr>
          <w:rFonts w:asciiTheme="majorHAnsi" w:hAnsiTheme="majorHAnsi" w:cs="Times New Roman"/>
          <w:sz w:val="24"/>
          <w:szCs w:val="24"/>
        </w:rPr>
        <w:t>r transfer</w:t>
      </w:r>
      <w:r w:rsidRPr="00BD1C4C">
        <w:rPr>
          <w:rFonts w:asciiTheme="majorHAnsi" w:hAnsiTheme="majorHAnsi" w:cs="Times New Roman"/>
          <w:sz w:val="24"/>
          <w:szCs w:val="24"/>
        </w:rPr>
        <w:t xml:space="preserve">able </w:t>
      </w:r>
      <w:r w:rsidR="001F072E">
        <w:rPr>
          <w:rFonts w:asciiTheme="majorHAnsi" w:hAnsiTheme="majorHAnsi" w:cs="Times New Roman"/>
          <w:sz w:val="24"/>
          <w:szCs w:val="24"/>
        </w:rPr>
        <w:t xml:space="preserve">to Kenny Seng Construction </w:t>
      </w:r>
      <w:r w:rsidRPr="00BD1C4C">
        <w:rPr>
          <w:rFonts w:asciiTheme="majorHAnsi" w:hAnsiTheme="majorHAnsi" w:cs="Times New Roman"/>
          <w:sz w:val="24"/>
          <w:szCs w:val="24"/>
        </w:rPr>
        <w:t xml:space="preserve">without </w:t>
      </w:r>
      <w:r w:rsidR="001F072E">
        <w:rPr>
          <w:rFonts w:asciiTheme="majorHAnsi" w:hAnsiTheme="majorHAnsi" w:cs="Times New Roman"/>
          <w:sz w:val="24"/>
          <w:szCs w:val="24"/>
        </w:rPr>
        <w:t xml:space="preserve">any further </w:t>
      </w:r>
      <w:r w:rsidRPr="00BD1C4C">
        <w:rPr>
          <w:rFonts w:asciiTheme="majorHAnsi" w:hAnsiTheme="majorHAnsi" w:cs="Times New Roman"/>
          <w:sz w:val="24"/>
          <w:szCs w:val="24"/>
        </w:rPr>
        <w:t>written approval of</w:t>
      </w:r>
      <w:r w:rsidR="000F76CF" w:rsidRPr="00BD1C4C">
        <w:rPr>
          <w:rFonts w:asciiTheme="majorHAnsi" w:hAnsiTheme="majorHAnsi" w:cs="Times New Roman"/>
          <w:sz w:val="24"/>
          <w:szCs w:val="24"/>
        </w:rPr>
        <w:t xml:space="preserve"> </w:t>
      </w:r>
      <w:r w:rsidRPr="00BD1C4C">
        <w:rPr>
          <w:rFonts w:asciiTheme="majorHAnsi" w:hAnsiTheme="majorHAnsi" w:cs="Times New Roman"/>
          <w:sz w:val="24"/>
          <w:szCs w:val="24"/>
        </w:rPr>
        <w:t>the other parties hereto</w:t>
      </w:r>
      <w:r w:rsidRPr="00737E23">
        <w:rPr>
          <w:rFonts w:asciiTheme="majorHAnsi" w:hAnsiTheme="majorHAnsi" w:cs="Times New Roman"/>
          <w:w w:val="95"/>
          <w:sz w:val="24"/>
          <w:szCs w:val="24"/>
        </w:rPr>
        <w:t>.</w:t>
      </w:r>
    </w:p>
    <w:p w14:paraId="0323C71A" w14:textId="77777777" w:rsidR="00A40688" w:rsidRPr="00737E23" w:rsidRDefault="00A40688">
      <w:pPr>
        <w:pStyle w:val="BodyText"/>
        <w:spacing w:before="11"/>
        <w:rPr>
          <w:rFonts w:asciiTheme="majorHAnsi" w:hAnsiTheme="majorHAnsi" w:cs="Times New Roman"/>
          <w:sz w:val="24"/>
          <w:szCs w:val="24"/>
        </w:rPr>
      </w:pPr>
    </w:p>
    <w:p w14:paraId="4F16A889" w14:textId="1611A02B" w:rsidR="00D45E67" w:rsidRPr="00D45E67" w:rsidRDefault="007F761B" w:rsidP="00D45E67">
      <w:pPr>
        <w:pStyle w:val="ListParagraph"/>
        <w:numPr>
          <w:ilvl w:val="1"/>
          <w:numId w:val="2"/>
        </w:numPr>
        <w:spacing w:line="220" w:lineRule="auto"/>
        <w:ind w:left="1080" w:right="198" w:hanging="360"/>
        <w:rPr>
          <w:rFonts w:asciiTheme="majorHAnsi" w:hAnsiTheme="majorHAnsi" w:cs="Times New Roman"/>
          <w:sz w:val="24"/>
          <w:szCs w:val="24"/>
        </w:rPr>
      </w:pPr>
      <w:r w:rsidRPr="00BD1C4C">
        <w:rPr>
          <w:rFonts w:asciiTheme="majorHAnsi" w:hAnsiTheme="majorHAnsi" w:cs="Times New Roman"/>
          <w:sz w:val="24"/>
          <w:szCs w:val="24"/>
        </w:rPr>
        <w:t>All notices o</w:t>
      </w:r>
      <w:r w:rsidR="000F76CF" w:rsidRPr="00BD1C4C">
        <w:rPr>
          <w:rFonts w:asciiTheme="majorHAnsi" w:hAnsiTheme="majorHAnsi" w:cs="Times New Roman"/>
          <w:sz w:val="24"/>
          <w:szCs w:val="24"/>
        </w:rPr>
        <w:t xml:space="preserve">r other communication required or permitted to be given hereunder shall be in writing and shall be delivered by hand or sent by facsimile or sent postage pre-paid by registered, certified, or express mail, or by reputable overnight courier service, and shall be deemed given when so delivered by hand or by facsimile or, if mailed, three days after </w:t>
      </w:r>
      <w:r w:rsidRPr="00BD1C4C">
        <w:rPr>
          <w:rFonts w:asciiTheme="majorHAnsi" w:hAnsiTheme="majorHAnsi" w:cs="Times New Roman"/>
          <w:sz w:val="24"/>
          <w:szCs w:val="24"/>
        </w:rPr>
        <w:t>mailing as follows</w:t>
      </w:r>
      <w:r w:rsidRPr="00737E23">
        <w:rPr>
          <w:rFonts w:asciiTheme="majorHAnsi" w:hAnsiTheme="majorHAnsi" w:cs="Times New Roman"/>
          <w:w w:val="95"/>
          <w:sz w:val="24"/>
          <w:szCs w:val="24"/>
        </w:rPr>
        <w:t>:</w:t>
      </w:r>
    </w:p>
    <w:p w14:paraId="0DDC19D9" w14:textId="77777777" w:rsidR="00D45E67" w:rsidRPr="00D45E67" w:rsidRDefault="00D45E67" w:rsidP="00D45E67">
      <w:pPr>
        <w:pStyle w:val="ListParagraph"/>
        <w:rPr>
          <w:rFonts w:asciiTheme="majorHAnsi" w:hAnsiTheme="majorHAnsi" w:cs="Times New Roman"/>
          <w:sz w:val="24"/>
          <w:szCs w:val="24"/>
        </w:rPr>
      </w:pPr>
    </w:p>
    <w:p w14:paraId="36CA66F2" w14:textId="77777777" w:rsidR="00D45E67" w:rsidRDefault="00D45E67" w:rsidP="00D45E67">
      <w:pPr>
        <w:spacing w:line="220" w:lineRule="auto"/>
        <w:ind w:right="198"/>
        <w:rPr>
          <w:rFonts w:asciiTheme="majorHAnsi" w:hAnsiTheme="majorHAnsi" w:cs="Times New Roman"/>
          <w:sz w:val="24"/>
          <w:szCs w:val="24"/>
        </w:rPr>
      </w:pPr>
    </w:p>
    <w:p w14:paraId="6B77026C" w14:textId="3A16BF6C" w:rsidR="00D45E67" w:rsidRDefault="00D45E67" w:rsidP="00D45E67">
      <w:pPr>
        <w:spacing w:line="220" w:lineRule="auto"/>
        <w:ind w:left="1440" w:right="198"/>
        <w:rPr>
          <w:rFonts w:asciiTheme="majorHAnsi" w:hAnsiTheme="majorHAnsi" w:cs="Times New Roman"/>
          <w:sz w:val="24"/>
          <w:szCs w:val="24"/>
        </w:rPr>
      </w:pPr>
      <w:r>
        <w:rPr>
          <w:rFonts w:asciiTheme="majorHAnsi" w:hAnsiTheme="majorHAnsi" w:cs="Times New Roman"/>
          <w:sz w:val="24"/>
          <w:szCs w:val="24"/>
        </w:rPr>
        <w:t>If to Payson</w:t>
      </w:r>
      <w:r>
        <w:rPr>
          <w:rFonts w:asciiTheme="majorHAnsi" w:hAnsiTheme="majorHAnsi" w:cs="Times New Roman"/>
          <w:sz w:val="24"/>
          <w:szCs w:val="24"/>
        </w:rPr>
        <w:tab/>
      </w:r>
      <w:r>
        <w:rPr>
          <w:rFonts w:asciiTheme="majorHAnsi" w:hAnsiTheme="majorHAnsi" w:cs="Times New Roman"/>
          <w:sz w:val="24"/>
          <w:szCs w:val="24"/>
        </w:rPr>
        <w:tab/>
      </w:r>
      <w:r>
        <w:rPr>
          <w:rFonts w:asciiTheme="majorHAnsi" w:hAnsiTheme="majorHAnsi" w:cs="Times New Roman"/>
          <w:sz w:val="24"/>
          <w:szCs w:val="24"/>
        </w:rPr>
        <w:tab/>
        <w:t>Payson City</w:t>
      </w:r>
    </w:p>
    <w:p w14:paraId="2C7A7EF2" w14:textId="4F9D31F5" w:rsidR="00D45E67" w:rsidRDefault="00D45E67" w:rsidP="00D45E67">
      <w:pPr>
        <w:spacing w:line="220" w:lineRule="auto"/>
        <w:ind w:left="1440" w:right="198"/>
        <w:rPr>
          <w:rFonts w:asciiTheme="majorHAnsi" w:hAnsiTheme="majorHAnsi" w:cs="Times New Roman"/>
          <w:sz w:val="24"/>
          <w:szCs w:val="24"/>
        </w:rPr>
      </w:pPr>
      <w:r>
        <w:rPr>
          <w:rFonts w:asciiTheme="majorHAnsi" w:hAnsiTheme="majorHAnsi" w:cs="Times New Roman"/>
          <w:sz w:val="24"/>
          <w:szCs w:val="24"/>
        </w:rPr>
        <w:tab/>
      </w:r>
      <w:r>
        <w:rPr>
          <w:rFonts w:asciiTheme="majorHAnsi" w:hAnsiTheme="majorHAnsi" w:cs="Times New Roman"/>
          <w:sz w:val="24"/>
          <w:szCs w:val="24"/>
        </w:rPr>
        <w:tab/>
      </w:r>
      <w:r>
        <w:rPr>
          <w:rFonts w:asciiTheme="majorHAnsi" w:hAnsiTheme="majorHAnsi" w:cs="Times New Roman"/>
          <w:sz w:val="24"/>
          <w:szCs w:val="24"/>
        </w:rPr>
        <w:tab/>
      </w:r>
      <w:r>
        <w:rPr>
          <w:rFonts w:asciiTheme="majorHAnsi" w:hAnsiTheme="majorHAnsi" w:cs="Times New Roman"/>
          <w:sz w:val="24"/>
          <w:szCs w:val="24"/>
        </w:rPr>
        <w:tab/>
      </w:r>
      <w:proofErr w:type="spellStart"/>
      <w:r>
        <w:rPr>
          <w:rFonts w:asciiTheme="majorHAnsi" w:hAnsiTheme="majorHAnsi" w:cs="Times New Roman"/>
          <w:sz w:val="24"/>
          <w:szCs w:val="24"/>
        </w:rPr>
        <w:t>Att</w:t>
      </w:r>
      <w:proofErr w:type="spellEnd"/>
      <w:r>
        <w:rPr>
          <w:rFonts w:asciiTheme="majorHAnsi" w:hAnsiTheme="majorHAnsi" w:cs="Times New Roman"/>
          <w:sz w:val="24"/>
          <w:szCs w:val="24"/>
        </w:rPr>
        <w:t>:  City Manager</w:t>
      </w:r>
    </w:p>
    <w:p w14:paraId="78B65BA7" w14:textId="73EBDAFE" w:rsidR="00D45E67" w:rsidRDefault="00D45E67" w:rsidP="00D45E67">
      <w:pPr>
        <w:spacing w:line="220" w:lineRule="auto"/>
        <w:ind w:left="1440" w:right="198"/>
        <w:rPr>
          <w:rFonts w:asciiTheme="majorHAnsi" w:hAnsiTheme="majorHAnsi" w:cs="Times New Roman"/>
          <w:sz w:val="24"/>
          <w:szCs w:val="24"/>
        </w:rPr>
      </w:pPr>
      <w:r>
        <w:rPr>
          <w:rFonts w:asciiTheme="majorHAnsi" w:hAnsiTheme="majorHAnsi" w:cs="Times New Roman"/>
          <w:sz w:val="24"/>
          <w:szCs w:val="24"/>
        </w:rPr>
        <w:tab/>
      </w:r>
      <w:r>
        <w:rPr>
          <w:rFonts w:asciiTheme="majorHAnsi" w:hAnsiTheme="majorHAnsi" w:cs="Times New Roman"/>
          <w:sz w:val="24"/>
          <w:szCs w:val="24"/>
        </w:rPr>
        <w:tab/>
      </w:r>
      <w:r>
        <w:rPr>
          <w:rFonts w:asciiTheme="majorHAnsi" w:hAnsiTheme="majorHAnsi" w:cs="Times New Roman"/>
          <w:sz w:val="24"/>
          <w:szCs w:val="24"/>
        </w:rPr>
        <w:tab/>
      </w:r>
      <w:r>
        <w:rPr>
          <w:rFonts w:asciiTheme="majorHAnsi" w:hAnsiTheme="majorHAnsi" w:cs="Times New Roman"/>
          <w:sz w:val="24"/>
          <w:szCs w:val="24"/>
        </w:rPr>
        <w:tab/>
        <w:t>439 West Utah Avenue</w:t>
      </w:r>
    </w:p>
    <w:p w14:paraId="579FBCEF" w14:textId="254162BA" w:rsidR="00D45E67" w:rsidRDefault="00D45E67" w:rsidP="00D45E67">
      <w:pPr>
        <w:spacing w:line="220" w:lineRule="auto"/>
        <w:ind w:left="1440" w:right="198"/>
        <w:rPr>
          <w:rFonts w:asciiTheme="majorHAnsi" w:hAnsiTheme="majorHAnsi" w:cs="Times New Roman"/>
          <w:sz w:val="24"/>
          <w:szCs w:val="24"/>
        </w:rPr>
      </w:pPr>
      <w:r>
        <w:rPr>
          <w:rFonts w:asciiTheme="majorHAnsi" w:hAnsiTheme="majorHAnsi" w:cs="Times New Roman"/>
          <w:sz w:val="24"/>
          <w:szCs w:val="24"/>
        </w:rPr>
        <w:tab/>
      </w:r>
      <w:r>
        <w:rPr>
          <w:rFonts w:asciiTheme="majorHAnsi" w:hAnsiTheme="majorHAnsi" w:cs="Times New Roman"/>
          <w:sz w:val="24"/>
          <w:szCs w:val="24"/>
        </w:rPr>
        <w:tab/>
      </w:r>
      <w:r>
        <w:rPr>
          <w:rFonts w:asciiTheme="majorHAnsi" w:hAnsiTheme="majorHAnsi" w:cs="Times New Roman"/>
          <w:sz w:val="24"/>
          <w:szCs w:val="24"/>
        </w:rPr>
        <w:tab/>
      </w:r>
      <w:r>
        <w:rPr>
          <w:rFonts w:asciiTheme="majorHAnsi" w:hAnsiTheme="majorHAnsi" w:cs="Times New Roman"/>
          <w:sz w:val="24"/>
          <w:szCs w:val="24"/>
        </w:rPr>
        <w:tab/>
        <w:t>Payson, Utah 84651</w:t>
      </w:r>
    </w:p>
    <w:p w14:paraId="2472FE55" w14:textId="77777777" w:rsidR="00D45E67" w:rsidRDefault="00D45E67" w:rsidP="00D45E67">
      <w:pPr>
        <w:spacing w:line="220" w:lineRule="auto"/>
        <w:ind w:left="1440" w:right="198"/>
        <w:rPr>
          <w:rFonts w:asciiTheme="majorHAnsi" w:hAnsiTheme="majorHAnsi" w:cs="Times New Roman"/>
          <w:sz w:val="24"/>
          <w:szCs w:val="24"/>
        </w:rPr>
      </w:pPr>
    </w:p>
    <w:p w14:paraId="2CCDD9CB" w14:textId="48074A15" w:rsidR="003B7480" w:rsidRDefault="003B7480" w:rsidP="00D45E67">
      <w:pPr>
        <w:spacing w:line="220" w:lineRule="auto"/>
        <w:ind w:left="1440" w:right="198"/>
        <w:rPr>
          <w:rFonts w:asciiTheme="majorHAnsi" w:hAnsiTheme="majorHAnsi" w:cs="Times New Roman"/>
          <w:sz w:val="24"/>
          <w:szCs w:val="24"/>
        </w:rPr>
      </w:pPr>
      <w:r>
        <w:rPr>
          <w:rFonts w:asciiTheme="majorHAnsi" w:hAnsiTheme="majorHAnsi" w:cs="Times New Roman"/>
          <w:sz w:val="24"/>
          <w:szCs w:val="24"/>
        </w:rPr>
        <w:t>If to JKLMN</w:t>
      </w:r>
      <w:r>
        <w:rPr>
          <w:rFonts w:asciiTheme="majorHAnsi" w:hAnsiTheme="majorHAnsi" w:cs="Times New Roman"/>
          <w:sz w:val="24"/>
          <w:szCs w:val="24"/>
        </w:rPr>
        <w:tab/>
      </w:r>
      <w:r>
        <w:rPr>
          <w:rFonts w:asciiTheme="majorHAnsi" w:hAnsiTheme="majorHAnsi" w:cs="Times New Roman"/>
          <w:sz w:val="24"/>
          <w:szCs w:val="24"/>
        </w:rPr>
        <w:tab/>
      </w:r>
      <w:r>
        <w:rPr>
          <w:rFonts w:asciiTheme="majorHAnsi" w:hAnsiTheme="majorHAnsi" w:cs="Times New Roman"/>
          <w:sz w:val="24"/>
          <w:szCs w:val="24"/>
        </w:rPr>
        <w:tab/>
        <w:t>JKLMN Investments, L.C.</w:t>
      </w:r>
    </w:p>
    <w:p w14:paraId="75EFA115" w14:textId="7B511F2B" w:rsidR="003B7480" w:rsidRDefault="003B7480" w:rsidP="00D45E67">
      <w:pPr>
        <w:spacing w:line="220" w:lineRule="auto"/>
        <w:ind w:left="1440" w:right="198"/>
        <w:rPr>
          <w:rFonts w:asciiTheme="majorHAnsi" w:hAnsiTheme="majorHAnsi" w:cs="Times New Roman"/>
          <w:sz w:val="24"/>
          <w:szCs w:val="24"/>
        </w:rPr>
      </w:pPr>
      <w:r>
        <w:rPr>
          <w:rFonts w:asciiTheme="majorHAnsi" w:hAnsiTheme="majorHAnsi" w:cs="Times New Roman"/>
          <w:sz w:val="24"/>
          <w:szCs w:val="24"/>
        </w:rPr>
        <w:tab/>
      </w:r>
      <w:r>
        <w:rPr>
          <w:rFonts w:asciiTheme="majorHAnsi" w:hAnsiTheme="majorHAnsi" w:cs="Times New Roman"/>
          <w:sz w:val="24"/>
          <w:szCs w:val="24"/>
        </w:rPr>
        <w:tab/>
      </w:r>
      <w:r>
        <w:rPr>
          <w:rFonts w:asciiTheme="majorHAnsi" w:hAnsiTheme="majorHAnsi" w:cs="Times New Roman"/>
          <w:sz w:val="24"/>
          <w:szCs w:val="24"/>
        </w:rPr>
        <w:tab/>
      </w:r>
      <w:r>
        <w:rPr>
          <w:rFonts w:asciiTheme="majorHAnsi" w:hAnsiTheme="majorHAnsi" w:cs="Times New Roman"/>
          <w:sz w:val="24"/>
          <w:szCs w:val="24"/>
        </w:rPr>
        <w:tab/>
        <w:t>814 South Lakeview Parkway</w:t>
      </w:r>
    </w:p>
    <w:p w14:paraId="2CA2284C" w14:textId="1771DA70" w:rsidR="003B7480" w:rsidRPr="00D45E67" w:rsidRDefault="003B7480" w:rsidP="00D45E67">
      <w:pPr>
        <w:spacing w:line="220" w:lineRule="auto"/>
        <w:ind w:left="1440" w:right="198"/>
        <w:rPr>
          <w:rFonts w:asciiTheme="majorHAnsi" w:hAnsiTheme="majorHAnsi" w:cs="Times New Roman"/>
          <w:sz w:val="24"/>
          <w:szCs w:val="24"/>
        </w:rPr>
      </w:pPr>
      <w:r>
        <w:rPr>
          <w:rFonts w:asciiTheme="majorHAnsi" w:hAnsiTheme="majorHAnsi" w:cs="Times New Roman"/>
          <w:sz w:val="24"/>
          <w:szCs w:val="24"/>
        </w:rPr>
        <w:tab/>
      </w:r>
      <w:r>
        <w:rPr>
          <w:rFonts w:asciiTheme="majorHAnsi" w:hAnsiTheme="majorHAnsi" w:cs="Times New Roman"/>
          <w:sz w:val="24"/>
          <w:szCs w:val="24"/>
        </w:rPr>
        <w:tab/>
      </w:r>
      <w:r>
        <w:rPr>
          <w:rFonts w:asciiTheme="majorHAnsi" w:hAnsiTheme="majorHAnsi" w:cs="Times New Roman"/>
          <w:sz w:val="24"/>
          <w:szCs w:val="24"/>
        </w:rPr>
        <w:tab/>
      </w:r>
      <w:r>
        <w:rPr>
          <w:rFonts w:asciiTheme="majorHAnsi" w:hAnsiTheme="majorHAnsi" w:cs="Times New Roman"/>
          <w:sz w:val="24"/>
          <w:szCs w:val="24"/>
        </w:rPr>
        <w:tab/>
        <w:t>Provo, Utah 84601</w:t>
      </w:r>
    </w:p>
    <w:p w14:paraId="1C22B5D9" w14:textId="77777777" w:rsidR="00D45E67" w:rsidRPr="00D45E67" w:rsidRDefault="00D45E67" w:rsidP="00D45E67">
      <w:pPr>
        <w:pStyle w:val="ListParagraph"/>
        <w:rPr>
          <w:rFonts w:asciiTheme="majorHAnsi" w:hAnsiTheme="majorHAnsi" w:cs="Times New Roman"/>
          <w:sz w:val="24"/>
          <w:szCs w:val="24"/>
        </w:rPr>
      </w:pPr>
    </w:p>
    <w:p w14:paraId="1A190598" w14:textId="739DFADF" w:rsidR="00A40688" w:rsidRPr="00D45E67" w:rsidRDefault="00D45E67" w:rsidP="00BD1C4C">
      <w:pPr>
        <w:pStyle w:val="ListParagraph"/>
        <w:numPr>
          <w:ilvl w:val="1"/>
          <w:numId w:val="2"/>
        </w:numPr>
        <w:spacing w:before="112" w:line="218" w:lineRule="auto"/>
        <w:ind w:left="1080" w:right="213" w:hanging="360"/>
        <w:rPr>
          <w:rFonts w:asciiTheme="majorHAnsi" w:hAnsiTheme="majorHAnsi" w:cs="Times New Roman"/>
          <w:sz w:val="24"/>
          <w:szCs w:val="24"/>
        </w:rPr>
      </w:pPr>
      <w:r w:rsidRPr="00D45E67">
        <w:rPr>
          <w:rFonts w:asciiTheme="majorHAnsi" w:hAnsiTheme="majorHAnsi" w:cs="Times New Roman"/>
          <w:sz w:val="24"/>
          <w:szCs w:val="24"/>
        </w:rPr>
        <w:t xml:space="preserve">   </w:t>
      </w:r>
      <w:r w:rsidR="007F761B" w:rsidRPr="00D45E67">
        <w:rPr>
          <w:rFonts w:asciiTheme="majorHAnsi" w:hAnsiTheme="majorHAnsi" w:cs="Times New Roman"/>
          <w:sz w:val="24"/>
          <w:szCs w:val="24"/>
        </w:rPr>
        <w:t>This Agreement contains the enti</w:t>
      </w:r>
      <w:r w:rsidR="006B26DC" w:rsidRPr="00D45E67">
        <w:rPr>
          <w:rFonts w:asciiTheme="majorHAnsi" w:hAnsiTheme="majorHAnsi" w:cs="Times New Roman"/>
          <w:sz w:val="24"/>
          <w:szCs w:val="24"/>
        </w:rPr>
        <w:t xml:space="preserve">re agreement and understanding among the parties with respect to the subject matter </w:t>
      </w:r>
      <w:proofErr w:type="gramStart"/>
      <w:r w:rsidR="006B26DC" w:rsidRPr="00D45E67">
        <w:rPr>
          <w:rFonts w:asciiTheme="majorHAnsi" w:hAnsiTheme="majorHAnsi" w:cs="Times New Roman"/>
          <w:sz w:val="24"/>
          <w:szCs w:val="24"/>
        </w:rPr>
        <w:t>hereof,</w:t>
      </w:r>
      <w:r w:rsidR="003B7480">
        <w:rPr>
          <w:rFonts w:asciiTheme="majorHAnsi" w:hAnsiTheme="majorHAnsi" w:cs="Times New Roman"/>
          <w:sz w:val="24"/>
          <w:szCs w:val="24"/>
        </w:rPr>
        <w:t xml:space="preserve"> </w:t>
      </w:r>
      <w:r w:rsidR="006B26DC" w:rsidRPr="00D45E67">
        <w:rPr>
          <w:rFonts w:asciiTheme="majorHAnsi" w:hAnsiTheme="majorHAnsi" w:cs="Times New Roman"/>
          <w:sz w:val="24"/>
          <w:szCs w:val="24"/>
        </w:rPr>
        <w:t>and</w:t>
      </w:r>
      <w:proofErr w:type="gramEnd"/>
      <w:r w:rsidR="006B26DC" w:rsidRPr="00D45E67">
        <w:rPr>
          <w:rFonts w:asciiTheme="majorHAnsi" w:hAnsiTheme="majorHAnsi" w:cs="Times New Roman"/>
          <w:sz w:val="24"/>
          <w:szCs w:val="24"/>
        </w:rPr>
        <w:t xml:space="preserve"> supersedes all prior agreements and understandings relating to such subject matter.  No party shall be liable or bound to any other party in any manner by and representations, warranties, covenants, or agreements relating to such subject matter, except as specifically set forth herein</w:t>
      </w:r>
      <w:r w:rsidR="007F761B" w:rsidRPr="00D45E67">
        <w:rPr>
          <w:rFonts w:asciiTheme="majorHAnsi" w:hAnsiTheme="majorHAnsi" w:cs="Times New Roman"/>
          <w:w w:val="95"/>
          <w:sz w:val="24"/>
          <w:szCs w:val="24"/>
        </w:rPr>
        <w:t>.</w:t>
      </w:r>
    </w:p>
    <w:p w14:paraId="4CF86026" w14:textId="77777777" w:rsidR="00A40688" w:rsidRPr="00737E23" w:rsidRDefault="00A40688">
      <w:pPr>
        <w:pStyle w:val="BodyText"/>
        <w:spacing w:before="8"/>
        <w:rPr>
          <w:rFonts w:asciiTheme="majorHAnsi" w:hAnsiTheme="majorHAnsi" w:cs="Times New Roman"/>
          <w:sz w:val="24"/>
          <w:szCs w:val="24"/>
        </w:rPr>
      </w:pPr>
    </w:p>
    <w:p w14:paraId="6F8D7A07" w14:textId="77777777" w:rsidR="00BD1C4C" w:rsidRPr="00BD1C4C" w:rsidRDefault="007F761B" w:rsidP="00BD1C4C">
      <w:pPr>
        <w:pStyle w:val="ListParagraph"/>
        <w:numPr>
          <w:ilvl w:val="1"/>
          <w:numId w:val="2"/>
        </w:numPr>
        <w:spacing w:before="91" w:line="228" w:lineRule="auto"/>
        <w:ind w:left="1080" w:right="197" w:hanging="360"/>
        <w:rPr>
          <w:rFonts w:asciiTheme="majorHAnsi" w:hAnsiTheme="majorHAnsi" w:cs="Times New Roman"/>
          <w:sz w:val="24"/>
          <w:szCs w:val="24"/>
        </w:rPr>
      </w:pPr>
      <w:r w:rsidRPr="00CE4F8D">
        <w:rPr>
          <w:rFonts w:asciiTheme="majorHAnsi" w:hAnsiTheme="majorHAnsi" w:cs="Times New Roman"/>
          <w:sz w:val="24"/>
          <w:szCs w:val="24"/>
        </w:rPr>
        <w:t xml:space="preserve">This Agreement </w:t>
      </w:r>
      <w:r w:rsidR="006B26DC" w:rsidRPr="00CE4F8D">
        <w:rPr>
          <w:rFonts w:asciiTheme="majorHAnsi" w:hAnsiTheme="majorHAnsi" w:cs="Times New Roman"/>
          <w:sz w:val="24"/>
          <w:szCs w:val="24"/>
        </w:rPr>
        <w:t>m</w:t>
      </w:r>
      <w:r w:rsidRPr="00CE4F8D">
        <w:rPr>
          <w:rFonts w:asciiTheme="majorHAnsi" w:hAnsiTheme="majorHAnsi" w:cs="Times New Roman"/>
          <w:sz w:val="24"/>
          <w:szCs w:val="24"/>
        </w:rPr>
        <w:t>ay b</w:t>
      </w:r>
      <w:r w:rsidR="006B26DC" w:rsidRPr="00CE4F8D">
        <w:rPr>
          <w:rFonts w:asciiTheme="majorHAnsi" w:hAnsiTheme="majorHAnsi" w:cs="Times New Roman"/>
          <w:sz w:val="24"/>
          <w:szCs w:val="24"/>
        </w:rPr>
        <w:t>e</w:t>
      </w:r>
      <w:r w:rsidRPr="00CE4F8D">
        <w:rPr>
          <w:rFonts w:asciiTheme="majorHAnsi" w:hAnsiTheme="majorHAnsi" w:cs="Times New Roman"/>
          <w:sz w:val="24"/>
          <w:szCs w:val="24"/>
        </w:rPr>
        <w:t xml:space="preserve"> executed in o</w:t>
      </w:r>
      <w:r w:rsidR="006B26DC" w:rsidRPr="00CE4F8D">
        <w:rPr>
          <w:rFonts w:asciiTheme="majorHAnsi" w:hAnsiTheme="majorHAnsi" w:cs="Times New Roman"/>
          <w:sz w:val="24"/>
          <w:szCs w:val="24"/>
        </w:rPr>
        <w:t>ne or more counterparts</w:t>
      </w:r>
      <w:r w:rsidRPr="00CE4F8D">
        <w:rPr>
          <w:rFonts w:asciiTheme="majorHAnsi" w:hAnsiTheme="majorHAnsi" w:cs="Times New Roman"/>
          <w:sz w:val="24"/>
          <w:szCs w:val="24"/>
        </w:rPr>
        <w:t>, all of which shall be conside</w:t>
      </w:r>
      <w:r w:rsidR="006B26DC" w:rsidRPr="00CE4F8D">
        <w:rPr>
          <w:rFonts w:asciiTheme="majorHAnsi" w:hAnsiTheme="majorHAnsi" w:cs="Times New Roman"/>
          <w:sz w:val="24"/>
          <w:szCs w:val="24"/>
        </w:rPr>
        <w:t>red</w:t>
      </w:r>
      <w:r w:rsidRPr="00CE4F8D">
        <w:rPr>
          <w:rFonts w:asciiTheme="majorHAnsi" w:hAnsiTheme="majorHAnsi" w:cs="Times New Roman"/>
          <w:sz w:val="24"/>
          <w:szCs w:val="24"/>
        </w:rPr>
        <w:t xml:space="preserve"> one and the sa</w:t>
      </w:r>
      <w:r w:rsidR="006B26DC" w:rsidRPr="00CE4F8D">
        <w:rPr>
          <w:rFonts w:asciiTheme="majorHAnsi" w:hAnsiTheme="majorHAnsi" w:cs="Times New Roman"/>
          <w:sz w:val="24"/>
          <w:szCs w:val="24"/>
        </w:rPr>
        <w:t>m</w:t>
      </w:r>
      <w:r w:rsidRPr="00CE4F8D">
        <w:rPr>
          <w:rFonts w:asciiTheme="majorHAnsi" w:hAnsiTheme="majorHAnsi" w:cs="Times New Roman"/>
          <w:sz w:val="24"/>
          <w:szCs w:val="24"/>
        </w:rPr>
        <w:t>e agreement, and shall beco</w:t>
      </w:r>
      <w:r w:rsidR="006B26DC" w:rsidRPr="00CE4F8D">
        <w:rPr>
          <w:rFonts w:asciiTheme="majorHAnsi" w:hAnsiTheme="majorHAnsi" w:cs="Times New Roman"/>
          <w:sz w:val="24"/>
          <w:szCs w:val="24"/>
        </w:rPr>
        <w:t>me</w:t>
      </w:r>
      <w:r w:rsidRPr="00CE4F8D">
        <w:rPr>
          <w:rFonts w:asciiTheme="majorHAnsi" w:hAnsiTheme="majorHAnsi" w:cs="Times New Roman"/>
          <w:sz w:val="24"/>
          <w:szCs w:val="24"/>
        </w:rPr>
        <w:t xml:space="preserve"> ef</w:t>
      </w:r>
      <w:r w:rsidR="006B26DC" w:rsidRPr="00CE4F8D">
        <w:rPr>
          <w:rFonts w:asciiTheme="majorHAnsi" w:hAnsiTheme="majorHAnsi" w:cs="Times New Roman"/>
          <w:sz w:val="24"/>
          <w:szCs w:val="24"/>
        </w:rPr>
        <w:t>fec</w:t>
      </w:r>
      <w:r w:rsidRPr="00CE4F8D">
        <w:rPr>
          <w:rFonts w:asciiTheme="majorHAnsi" w:hAnsiTheme="majorHAnsi" w:cs="Times New Roman"/>
          <w:sz w:val="24"/>
          <w:szCs w:val="24"/>
        </w:rPr>
        <w:t xml:space="preserve">tive when </w:t>
      </w:r>
      <w:r w:rsidR="006B26DC" w:rsidRPr="00CE4F8D">
        <w:rPr>
          <w:rFonts w:asciiTheme="majorHAnsi" w:hAnsiTheme="majorHAnsi" w:cs="Times New Roman"/>
          <w:sz w:val="24"/>
          <w:szCs w:val="24"/>
        </w:rPr>
        <w:t>one or more</w:t>
      </w:r>
      <w:r w:rsidRPr="00CE4F8D">
        <w:rPr>
          <w:rFonts w:asciiTheme="majorHAnsi" w:hAnsiTheme="majorHAnsi" w:cs="Times New Roman"/>
          <w:sz w:val="24"/>
          <w:szCs w:val="24"/>
        </w:rPr>
        <w:t xml:space="preserve"> such counterparts have been signed by each of the parties and delivered to the other parties</w:t>
      </w:r>
      <w:r w:rsidRPr="00BD1C4C">
        <w:rPr>
          <w:rFonts w:asciiTheme="majorHAnsi" w:hAnsiTheme="majorHAnsi" w:cs="Times New Roman"/>
          <w:w w:val="95"/>
          <w:sz w:val="24"/>
          <w:szCs w:val="24"/>
        </w:rPr>
        <w:t>.</w:t>
      </w:r>
    </w:p>
    <w:p w14:paraId="218F51C9" w14:textId="77777777" w:rsidR="00BD1C4C" w:rsidRPr="00BD1C4C" w:rsidRDefault="00BD1C4C" w:rsidP="00BD1C4C">
      <w:pPr>
        <w:pStyle w:val="ListParagraph"/>
        <w:rPr>
          <w:rFonts w:asciiTheme="majorHAnsi" w:hAnsiTheme="majorHAnsi" w:cs="Times New Roman"/>
          <w:w w:val="90"/>
          <w:sz w:val="24"/>
          <w:szCs w:val="24"/>
        </w:rPr>
      </w:pPr>
    </w:p>
    <w:p w14:paraId="12414D96" w14:textId="77777777" w:rsidR="00A40688" w:rsidRPr="00BD1C4C" w:rsidRDefault="007F761B" w:rsidP="00BD1C4C">
      <w:pPr>
        <w:pStyle w:val="ListParagraph"/>
        <w:numPr>
          <w:ilvl w:val="1"/>
          <w:numId w:val="2"/>
        </w:numPr>
        <w:spacing w:before="91" w:line="228" w:lineRule="auto"/>
        <w:ind w:left="1080" w:right="197" w:hanging="360"/>
        <w:rPr>
          <w:rFonts w:asciiTheme="majorHAnsi" w:hAnsiTheme="majorHAnsi" w:cs="Times New Roman"/>
          <w:sz w:val="24"/>
          <w:szCs w:val="24"/>
        </w:rPr>
      </w:pPr>
      <w:r w:rsidRPr="00CE4F8D">
        <w:rPr>
          <w:rFonts w:asciiTheme="majorHAnsi" w:hAnsiTheme="majorHAnsi" w:cs="Times New Roman"/>
          <w:sz w:val="24"/>
          <w:szCs w:val="24"/>
        </w:rPr>
        <w:t>I</w:t>
      </w:r>
      <w:r w:rsidR="006B26DC" w:rsidRPr="00CE4F8D">
        <w:rPr>
          <w:rFonts w:asciiTheme="majorHAnsi" w:hAnsiTheme="majorHAnsi" w:cs="Times New Roman"/>
          <w:sz w:val="24"/>
          <w:szCs w:val="24"/>
        </w:rPr>
        <w:t xml:space="preserve">f </w:t>
      </w:r>
      <w:r w:rsidRPr="00CE4F8D">
        <w:rPr>
          <w:rFonts w:asciiTheme="majorHAnsi" w:hAnsiTheme="majorHAnsi" w:cs="Times New Roman"/>
          <w:sz w:val="24"/>
          <w:szCs w:val="24"/>
        </w:rPr>
        <w:t>any provisions o</w:t>
      </w:r>
      <w:r w:rsidR="006B26DC" w:rsidRPr="00CE4F8D">
        <w:rPr>
          <w:rFonts w:asciiTheme="majorHAnsi" w:hAnsiTheme="majorHAnsi" w:cs="Times New Roman"/>
          <w:sz w:val="24"/>
          <w:szCs w:val="24"/>
        </w:rPr>
        <w:t xml:space="preserve">f </w:t>
      </w:r>
      <w:r w:rsidRPr="00CE4F8D">
        <w:rPr>
          <w:rFonts w:asciiTheme="majorHAnsi" w:hAnsiTheme="majorHAnsi" w:cs="Times New Roman"/>
          <w:sz w:val="24"/>
          <w:szCs w:val="24"/>
        </w:rPr>
        <w:t xml:space="preserve">this </w:t>
      </w:r>
      <w:r w:rsidR="006B26DC" w:rsidRPr="00CE4F8D">
        <w:rPr>
          <w:rFonts w:asciiTheme="majorHAnsi" w:hAnsiTheme="majorHAnsi" w:cs="Times New Roman"/>
          <w:sz w:val="24"/>
          <w:szCs w:val="24"/>
        </w:rPr>
        <w:t>agreem</w:t>
      </w:r>
      <w:r w:rsidRPr="00CE4F8D">
        <w:rPr>
          <w:rFonts w:asciiTheme="majorHAnsi" w:hAnsiTheme="majorHAnsi" w:cs="Times New Roman"/>
          <w:sz w:val="24"/>
          <w:szCs w:val="24"/>
        </w:rPr>
        <w:t>ent or any po</w:t>
      </w:r>
      <w:r w:rsidR="006B26DC" w:rsidRPr="00CE4F8D">
        <w:rPr>
          <w:rFonts w:asciiTheme="majorHAnsi" w:hAnsiTheme="majorHAnsi" w:cs="Times New Roman"/>
          <w:sz w:val="24"/>
          <w:szCs w:val="24"/>
        </w:rPr>
        <w:t>r</w:t>
      </w:r>
      <w:r w:rsidRPr="00CE4F8D">
        <w:rPr>
          <w:rFonts w:asciiTheme="majorHAnsi" w:hAnsiTheme="majorHAnsi" w:cs="Times New Roman"/>
          <w:sz w:val="24"/>
          <w:szCs w:val="24"/>
        </w:rPr>
        <w:t>tion t</w:t>
      </w:r>
      <w:r w:rsidR="006B26DC" w:rsidRPr="00CE4F8D">
        <w:rPr>
          <w:rFonts w:asciiTheme="majorHAnsi" w:hAnsiTheme="majorHAnsi" w:cs="Times New Roman"/>
          <w:sz w:val="24"/>
          <w:szCs w:val="24"/>
        </w:rPr>
        <w:t>hereof</w:t>
      </w:r>
      <w:r w:rsidRPr="00CE4F8D">
        <w:rPr>
          <w:rFonts w:asciiTheme="majorHAnsi" w:hAnsiTheme="majorHAnsi" w:cs="Times New Roman"/>
          <w:sz w:val="24"/>
          <w:szCs w:val="24"/>
        </w:rPr>
        <w:t>, or the application of a</w:t>
      </w:r>
      <w:r w:rsidR="006B26DC" w:rsidRPr="00CE4F8D">
        <w:rPr>
          <w:rFonts w:asciiTheme="majorHAnsi" w:hAnsiTheme="majorHAnsi" w:cs="Times New Roman"/>
          <w:sz w:val="24"/>
          <w:szCs w:val="24"/>
        </w:rPr>
        <w:t>n</w:t>
      </w:r>
      <w:r w:rsidRPr="00CE4F8D">
        <w:rPr>
          <w:rFonts w:asciiTheme="majorHAnsi" w:hAnsiTheme="majorHAnsi" w:cs="Times New Roman"/>
          <w:sz w:val="24"/>
          <w:szCs w:val="24"/>
        </w:rPr>
        <w:t>y such p</w:t>
      </w:r>
      <w:r w:rsidR="006B26DC" w:rsidRPr="00CE4F8D">
        <w:rPr>
          <w:rFonts w:asciiTheme="majorHAnsi" w:hAnsiTheme="majorHAnsi" w:cs="Times New Roman"/>
          <w:sz w:val="24"/>
          <w:szCs w:val="24"/>
        </w:rPr>
        <w:t>r</w:t>
      </w:r>
      <w:r w:rsidRPr="00CE4F8D">
        <w:rPr>
          <w:rFonts w:asciiTheme="majorHAnsi" w:hAnsiTheme="majorHAnsi" w:cs="Times New Roman"/>
          <w:sz w:val="24"/>
          <w:szCs w:val="24"/>
        </w:rPr>
        <w:t>ovision</w:t>
      </w:r>
      <w:r w:rsidR="00CE4F8D">
        <w:rPr>
          <w:rFonts w:asciiTheme="majorHAnsi" w:hAnsiTheme="majorHAnsi" w:cs="Times New Roman"/>
          <w:sz w:val="24"/>
          <w:szCs w:val="24"/>
        </w:rPr>
        <w:t>,</w:t>
      </w:r>
      <w:r w:rsidRPr="00CE4F8D">
        <w:rPr>
          <w:rFonts w:asciiTheme="majorHAnsi" w:hAnsiTheme="majorHAnsi" w:cs="Times New Roman"/>
          <w:sz w:val="24"/>
          <w:szCs w:val="24"/>
        </w:rPr>
        <w:t xml:space="preserve"> or any po</w:t>
      </w:r>
      <w:r w:rsidR="006B26DC" w:rsidRPr="00CE4F8D">
        <w:rPr>
          <w:rFonts w:asciiTheme="majorHAnsi" w:hAnsiTheme="majorHAnsi" w:cs="Times New Roman"/>
          <w:sz w:val="24"/>
          <w:szCs w:val="24"/>
        </w:rPr>
        <w:t>rtion thereof</w:t>
      </w:r>
      <w:r w:rsidRPr="00CE4F8D">
        <w:rPr>
          <w:rFonts w:asciiTheme="majorHAnsi" w:hAnsiTheme="majorHAnsi" w:cs="Times New Roman"/>
          <w:sz w:val="24"/>
          <w:szCs w:val="24"/>
        </w:rPr>
        <w:t xml:space="preserve"> to any person o</w:t>
      </w:r>
      <w:r w:rsidR="006B26DC" w:rsidRPr="00CE4F8D">
        <w:rPr>
          <w:rFonts w:asciiTheme="majorHAnsi" w:hAnsiTheme="majorHAnsi" w:cs="Times New Roman"/>
          <w:sz w:val="24"/>
          <w:szCs w:val="24"/>
        </w:rPr>
        <w:t>r</w:t>
      </w:r>
      <w:r w:rsidRPr="00CE4F8D">
        <w:rPr>
          <w:rFonts w:asciiTheme="majorHAnsi" w:hAnsiTheme="majorHAnsi" w:cs="Times New Roman"/>
          <w:sz w:val="24"/>
          <w:szCs w:val="24"/>
        </w:rPr>
        <w:t xml:space="preserve"> circ</w:t>
      </w:r>
      <w:r w:rsidR="006B26DC" w:rsidRPr="00CE4F8D">
        <w:rPr>
          <w:rFonts w:asciiTheme="majorHAnsi" w:hAnsiTheme="majorHAnsi" w:cs="Times New Roman"/>
          <w:sz w:val="24"/>
          <w:szCs w:val="24"/>
        </w:rPr>
        <w:t>umstance</w:t>
      </w:r>
      <w:r w:rsidRPr="00CE4F8D">
        <w:rPr>
          <w:rFonts w:asciiTheme="majorHAnsi" w:hAnsiTheme="majorHAnsi" w:cs="Times New Roman"/>
          <w:sz w:val="24"/>
          <w:szCs w:val="24"/>
        </w:rPr>
        <w:t xml:space="preserve"> shall be</w:t>
      </w:r>
      <w:r w:rsidR="006B26DC" w:rsidRPr="00CE4F8D">
        <w:rPr>
          <w:rFonts w:asciiTheme="majorHAnsi" w:hAnsiTheme="majorHAnsi" w:cs="Times New Roman"/>
          <w:sz w:val="24"/>
          <w:szCs w:val="24"/>
        </w:rPr>
        <w:t xml:space="preserve"> h</w:t>
      </w:r>
      <w:r w:rsidRPr="00CE4F8D">
        <w:rPr>
          <w:rFonts w:asciiTheme="majorHAnsi" w:hAnsiTheme="majorHAnsi" w:cs="Times New Roman"/>
          <w:sz w:val="24"/>
          <w:szCs w:val="24"/>
        </w:rPr>
        <w:t>eld in</w:t>
      </w:r>
      <w:r w:rsidR="006B26DC" w:rsidRPr="00CE4F8D">
        <w:rPr>
          <w:rFonts w:asciiTheme="majorHAnsi" w:hAnsiTheme="majorHAnsi" w:cs="Times New Roman"/>
          <w:sz w:val="24"/>
          <w:szCs w:val="24"/>
        </w:rPr>
        <w:t>valid</w:t>
      </w:r>
      <w:r w:rsidRPr="00CE4F8D">
        <w:rPr>
          <w:rFonts w:asciiTheme="majorHAnsi" w:hAnsiTheme="majorHAnsi" w:cs="Times New Roman"/>
          <w:sz w:val="24"/>
          <w:szCs w:val="24"/>
        </w:rPr>
        <w:t xml:space="preserve">, illegal, </w:t>
      </w:r>
      <w:r w:rsidR="006B26DC" w:rsidRPr="00CE4F8D">
        <w:rPr>
          <w:rFonts w:asciiTheme="majorHAnsi" w:hAnsiTheme="majorHAnsi" w:cs="Times New Roman"/>
          <w:sz w:val="24"/>
          <w:szCs w:val="24"/>
        </w:rPr>
        <w:t>or unenforceable in any respect by a court of competent jurisdiction, such invalidity, illegality, or unenforceability shall not affect any other provision thereof, or the remaining portion thereof or the application of such provision to any other persons</w:t>
      </w:r>
      <w:r w:rsidR="006B26DC" w:rsidRPr="00BD1C4C">
        <w:rPr>
          <w:rFonts w:asciiTheme="majorHAnsi" w:hAnsiTheme="majorHAnsi" w:cs="Times New Roman"/>
          <w:w w:val="90"/>
          <w:sz w:val="24"/>
          <w:szCs w:val="24"/>
        </w:rPr>
        <w:t xml:space="preserve"> </w:t>
      </w:r>
      <w:r w:rsidR="006B26DC" w:rsidRPr="00CE4F8D">
        <w:rPr>
          <w:rFonts w:asciiTheme="majorHAnsi" w:hAnsiTheme="majorHAnsi" w:cs="Times New Roman"/>
          <w:sz w:val="24"/>
          <w:szCs w:val="24"/>
        </w:rPr>
        <w:t xml:space="preserve">or </w:t>
      </w:r>
      <w:r w:rsidRPr="00CE4F8D">
        <w:rPr>
          <w:rFonts w:asciiTheme="majorHAnsi" w:hAnsiTheme="majorHAnsi" w:cs="Times New Roman"/>
          <w:sz w:val="24"/>
          <w:szCs w:val="24"/>
        </w:rPr>
        <w:t>circumstances</w:t>
      </w:r>
      <w:r w:rsidRPr="00BD1C4C">
        <w:rPr>
          <w:rFonts w:asciiTheme="majorHAnsi" w:hAnsiTheme="majorHAnsi" w:cs="Times New Roman"/>
          <w:w w:val="95"/>
          <w:sz w:val="24"/>
          <w:szCs w:val="24"/>
        </w:rPr>
        <w:t>.</w:t>
      </w:r>
    </w:p>
    <w:p w14:paraId="6E4A247E" w14:textId="77777777" w:rsidR="00A40688" w:rsidRPr="00737E23" w:rsidRDefault="00A40688">
      <w:pPr>
        <w:pStyle w:val="BodyText"/>
        <w:spacing w:before="10"/>
        <w:rPr>
          <w:rFonts w:asciiTheme="majorHAnsi" w:hAnsiTheme="majorHAnsi" w:cs="Times New Roman"/>
          <w:sz w:val="24"/>
          <w:szCs w:val="24"/>
        </w:rPr>
      </w:pPr>
    </w:p>
    <w:p w14:paraId="2D66EE09" w14:textId="77777777" w:rsidR="00A40688" w:rsidRPr="00737E23" w:rsidRDefault="007F761B" w:rsidP="00893A13">
      <w:pPr>
        <w:pStyle w:val="ListParagraph"/>
        <w:numPr>
          <w:ilvl w:val="0"/>
          <w:numId w:val="4"/>
        </w:numPr>
        <w:spacing w:line="218" w:lineRule="auto"/>
        <w:ind w:right="203"/>
        <w:rPr>
          <w:rFonts w:asciiTheme="majorHAnsi" w:hAnsiTheme="majorHAnsi" w:cs="Times New Roman"/>
          <w:sz w:val="24"/>
          <w:szCs w:val="24"/>
        </w:rPr>
      </w:pPr>
      <w:r w:rsidRPr="00CE4F8D">
        <w:rPr>
          <w:rFonts w:asciiTheme="majorHAnsi" w:hAnsiTheme="majorHAnsi" w:cs="Times New Roman"/>
          <w:sz w:val="24"/>
          <w:szCs w:val="24"/>
        </w:rPr>
        <w:t>A party in breach o</w:t>
      </w:r>
      <w:r w:rsidR="00271F9A" w:rsidRPr="00CE4F8D">
        <w:rPr>
          <w:rFonts w:asciiTheme="majorHAnsi" w:hAnsiTheme="majorHAnsi" w:cs="Times New Roman"/>
          <w:sz w:val="24"/>
          <w:szCs w:val="24"/>
        </w:rPr>
        <w:t>f</w:t>
      </w:r>
      <w:r w:rsidRPr="00CE4F8D">
        <w:rPr>
          <w:rFonts w:asciiTheme="majorHAnsi" w:hAnsiTheme="majorHAnsi" w:cs="Times New Roman"/>
          <w:sz w:val="24"/>
          <w:szCs w:val="24"/>
        </w:rPr>
        <w:t xml:space="preserve"> this Ag</w:t>
      </w:r>
      <w:r w:rsidR="00271F9A" w:rsidRPr="00CE4F8D">
        <w:rPr>
          <w:rFonts w:asciiTheme="majorHAnsi" w:hAnsiTheme="majorHAnsi" w:cs="Times New Roman"/>
          <w:sz w:val="24"/>
          <w:szCs w:val="24"/>
        </w:rPr>
        <w:t>reem</w:t>
      </w:r>
      <w:r w:rsidRPr="00CE4F8D">
        <w:rPr>
          <w:rFonts w:asciiTheme="majorHAnsi" w:hAnsiTheme="majorHAnsi" w:cs="Times New Roman"/>
          <w:sz w:val="24"/>
          <w:szCs w:val="24"/>
        </w:rPr>
        <w:t xml:space="preserve">ent shall, on </w:t>
      </w:r>
      <w:r w:rsidR="00271F9A" w:rsidRPr="00CE4F8D">
        <w:rPr>
          <w:rFonts w:asciiTheme="majorHAnsi" w:hAnsiTheme="majorHAnsi" w:cs="Times New Roman"/>
          <w:sz w:val="24"/>
          <w:szCs w:val="24"/>
        </w:rPr>
        <w:t>final determination indemnify</w:t>
      </w:r>
      <w:r w:rsidRPr="00CE4F8D">
        <w:rPr>
          <w:rFonts w:asciiTheme="majorHAnsi" w:hAnsiTheme="majorHAnsi" w:cs="Times New Roman"/>
          <w:sz w:val="24"/>
          <w:szCs w:val="24"/>
        </w:rPr>
        <w:t xml:space="preserve"> and hold harmless the other </w:t>
      </w:r>
      <w:r w:rsidR="00E918CE" w:rsidRPr="00CE4F8D">
        <w:rPr>
          <w:rFonts w:asciiTheme="majorHAnsi" w:hAnsiTheme="majorHAnsi" w:cs="Times New Roman"/>
          <w:sz w:val="24"/>
          <w:szCs w:val="24"/>
        </w:rPr>
        <w:t xml:space="preserve">prevailing </w:t>
      </w:r>
      <w:r w:rsidRPr="00CE4F8D">
        <w:rPr>
          <w:rFonts w:asciiTheme="majorHAnsi" w:hAnsiTheme="majorHAnsi" w:cs="Times New Roman"/>
          <w:sz w:val="24"/>
          <w:szCs w:val="24"/>
        </w:rPr>
        <w:t xml:space="preserve">party </w:t>
      </w:r>
      <w:r w:rsidR="00271F9A" w:rsidRPr="00CE4F8D">
        <w:rPr>
          <w:rFonts w:asciiTheme="majorHAnsi" w:hAnsiTheme="majorHAnsi" w:cs="Times New Roman"/>
          <w:sz w:val="24"/>
          <w:szCs w:val="24"/>
        </w:rPr>
        <w:t xml:space="preserve">for </w:t>
      </w:r>
      <w:r w:rsidRPr="00CE4F8D">
        <w:rPr>
          <w:rFonts w:asciiTheme="majorHAnsi" w:hAnsiTheme="majorHAnsi" w:cs="Times New Roman"/>
          <w:sz w:val="24"/>
          <w:szCs w:val="24"/>
        </w:rPr>
        <w:t>and aga</w:t>
      </w:r>
      <w:r w:rsidR="00271F9A" w:rsidRPr="00CE4F8D">
        <w:rPr>
          <w:rFonts w:asciiTheme="majorHAnsi" w:hAnsiTheme="majorHAnsi" w:cs="Times New Roman"/>
          <w:sz w:val="24"/>
          <w:szCs w:val="24"/>
        </w:rPr>
        <w:t>in</w:t>
      </w:r>
      <w:r w:rsidRPr="00CE4F8D">
        <w:rPr>
          <w:rFonts w:asciiTheme="majorHAnsi" w:hAnsiTheme="majorHAnsi" w:cs="Times New Roman"/>
          <w:sz w:val="24"/>
          <w:szCs w:val="24"/>
        </w:rPr>
        <w:t>st all reasonable o</w:t>
      </w:r>
      <w:r w:rsidR="00271F9A" w:rsidRPr="00CE4F8D">
        <w:rPr>
          <w:rFonts w:asciiTheme="majorHAnsi" w:hAnsiTheme="majorHAnsi" w:cs="Times New Roman"/>
          <w:sz w:val="24"/>
          <w:szCs w:val="24"/>
        </w:rPr>
        <w:t>ut</w:t>
      </w:r>
      <w:r w:rsidRPr="00CE4F8D">
        <w:rPr>
          <w:rFonts w:asciiTheme="majorHAnsi" w:hAnsiTheme="majorHAnsi" w:cs="Times New Roman"/>
          <w:sz w:val="24"/>
          <w:szCs w:val="24"/>
        </w:rPr>
        <w:t>-of-pocket expe</w:t>
      </w:r>
      <w:r w:rsidR="00271F9A" w:rsidRPr="00CE4F8D">
        <w:rPr>
          <w:rFonts w:asciiTheme="majorHAnsi" w:hAnsiTheme="majorHAnsi" w:cs="Times New Roman"/>
          <w:sz w:val="24"/>
          <w:szCs w:val="24"/>
        </w:rPr>
        <w:t>n</w:t>
      </w:r>
      <w:r w:rsidRPr="00CE4F8D">
        <w:rPr>
          <w:rFonts w:asciiTheme="majorHAnsi" w:hAnsiTheme="majorHAnsi" w:cs="Times New Roman"/>
          <w:sz w:val="24"/>
          <w:szCs w:val="24"/>
        </w:rPr>
        <w:t>ses, incl</w:t>
      </w:r>
      <w:r w:rsidR="00271F9A" w:rsidRPr="00CE4F8D">
        <w:rPr>
          <w:rFonts w:asciiTheme="majorHAnsi" w:hAnsiTheme="majorHAnsi" w:cs="Times New Roman"/>
          <w:sz w:val="24"/>
          <w:szCs w:val="24"/>
        </w:rPr>
        <w:t>udin</w:t>
      </w:r>
      <w:r w:rsidRPr="00CE4F8D">
        <w:rPr>
          <w:rFonts w:asciiTheme="majorHAnsi" w:hAnsiTheme="majorHAnsi" w:cs="Times New Roman"/>
          <w:sz w:val="24"/>
          <w:szCs w:val="24"/>
        </w:rPr>
        <w:t>g legal fees, incur</w:t>
      </w:r>
      <w:r w:rsidR="00271F9A" w:rsidRPr="00CE4F8D">
        <w:rPr>
          <w:rFonts w:asciiTheme="majorHAnsi" w:hAnsiTheme="majorHAnsi" w:cs="Times New Roman"/>
          <w:sz w:val="24"/>
          <w:szCs w:val="24"/>
        </w:rPr>
        <w:t>red</w:t>
      </w:r>
      <w:r w:rsidRPr="00CE4F8D">
        <w:rPr>
          <w:rFonts w:asciiTheme="majorHAnsi" w:hAnsiTheme="majorHAnsi" w:cs="Times New Roman"/>
          <w:sz w:val="24"/>
          <w:szCs w:val="24"/>
        </w:rPr>
        <w:t xml:space="preserve"> by such other party by reaso</w:t>
      </w:r>
      <w:r w:rsidR="00271F9A" w:rsidRPr="00CE4F8D">
        <w:rPr>
          <w:rFonts w:asciiTheme="majorHAnsi" w:hAnsiTheme="majorHAnsi" w:cs="Times New Roman"/>
          <w:sz w:val="24"/>
          <w:szCs w:val="24"/>
        </w:rPr>
        <w:t>n</w:t>
      </w:r>
      <w:r w:rsidRPr="00CE4F8D">
        <w:rPr>
          <w:rFonts w:asciiTheme="majorHAnsi" w:hAnsiTheme="majorHAnsi" w:cs="Times New Roman"/>
          <w:sz w:val="24"/>
          <w:szCs w:val="24"/>
        </w:rPr>
        <w:t xml:space="preserve"> of the e</w:t>
      </w:r>
      <w:r w:rsidR="00271F9A" w:rsidRPr="00CE4F8D">
        <w:rPr>
          <w:rFonts w:asciiTheme="majorHAnsi" w:hAnsiTheme="majorHAnsi" w:cs="Times New Roman"/>
          <w:sz w:val="24"/>
          <w:szCs w:val="24"/>
        </w:rPr>
        <w:t>nforcement and</w:t>
      </w:r>
      <w:r w:rsidRPr="00CE4F8D">
        <w:rPr>
          <w:rFonts w:asciiTheme="majorHAnsi" w:hAnsiTheme="majorHAnsi" w:cs="Times New Roman"/>
          <w:sz w:val="24"/>
          <w:szCs w:val="24"/>
        </w:rPr>
        <w:t xml:space="preserve"> protection of</w:t>
      </w:r>
      <w:r w:rsidR="00271F9A" w:rsidRPr="00CE4F8D">
        <w:rPr>
          <w:rFonts w:asciiTheme="majorHAnsi" w:hAnsiTheme="majorHAnsi" w:cs="Times New Roman"/>
          <w:sz w:val="24"/>
          <w:szCs w:val="24"/>
        </w:rPr>
        <w:t xml:space="preserve"> </w:t>
      </w:r>
      <w:r w:rsidRPr="00CE4F8D">
        <w:rPr>
          <w:rFonts w:asciiTheme="majorHAnsi" w:hAnsiTheme="majorHAnsi" w:cs="Times New Roman"/>
          <w:sz w:val="24"/>
          <w:szCs w:val="24"/>
        </w:rPr>
        <w:t xml:space="preserve">its rights under this </w:t>
      </w:r>
      <w:r w:rsidR="00271F9A" w:rsidRPr="00CE4F8D">
        <w:rPr>
          <w:rFonts w:asciiTheme="majorHAnsi" w:hAnsiTheme="majorHAnsi" w:cs="Times New Roman"/>
          <w:sz w:val="24"/>
          <w:szCs w:val="24"/>
        </w:rPr>
        <w:t>Agreement</w:t>
      </w:r>
      <w:r w:rsidRPr="00CE4F8D">
        <w:rPr>
          <w:rFonts w:asciiTheme="majorHAnsi" w:hAnsiTheme="majorHAnsi" w:cs="Times New Roman"/>
          <w:sz w:val="24"/>
          <w:szCs w:val="24"/>
        </w:rPr>
        <w:t>. The pay</w:t>
      </w:r>
      <w:r w:rsidR="00271F9A" w:rsidRPr="00CE4F8D">
        <w:rPr>
          <w:rFonts w:asciiTheme="majorHAnsi" w:hAnsiTheme="majorHAnsi" w:cs="Times New Roman"/>
          <w:sz w:val="24"/>
          <w:szCs w:val="24"/>
        </w:rPr>
        <w:t>ment of such expenses</w:t>
      </w:r>
      <w:r w:rsidRPr="00CE4F8D">
        <w:rPr>
          <w:rFonts w:asciiTheme="majorHAnsi" w:hAnsiTheme="majorHAnsi" w:cs="Times New Roman"/>
          <w:sz w:val="24"/>
          <w:szCs w:val="24"/>
        </w:rPr>
        <w:t xml:space="preserve"> is i</w:t>
      </w:r>
      <w:r w:rsidR="00271F9A" w:rsidRPr="00CE4F8D">
        <w:rPr>
          <w:rFonts w:asciiTheme="majorHAnsi" w:hAnsiTheme="majorHAnsi" w:cs="Times New Roman"/>
          <w:sz w:val="24"/>
          <w:szCs w:val="24"/>
        </w:rPr>
        <w:t xml:space="preserve">n </w:t>
      </w:r>
      <w:r w:rsidRPr="00CE4F8D">
        <w:rPr>
          <w:rFonts w:asciiTheme="majorHAnsi" w:hAnsiTheme="majorHAnsi" w:cs="Times New Roman"/>
          <w:sz w:val="24"/>
          <w:szCs w:val="24"/>
        </w:rPr>
        <w:t>addition to any ot</w:t>
      </w:r>
      <w:r w:rsidR="00271F9A" w:rsidRPr="00CE4F8D">
        <w:rPr>
          <w:rFonts w:asciiTheme="majorHAnsi" w:hAnsiTheme="majorHAnsi" w:cs="Times New Roman"/>
          <w:sz w:val="24"/>
          <w:szCs w:val="24"/>
        </w:rPr>
        <w:t xml:space="preserve">her </w:t>
      </w:r>
      <w:r w:rsidRPr="00CE4F8D">
        <w:rPr>
          <w:rFonts w:asciiTheme="majorHAnsi" w:hAnsiTheme="majorHAnsi" w:cs="Times New Roman"/>
          <w:sz w:val="24"/>
          <w:szCs w:val="24"/>
        </w:rPr>
        <w:t xml:space="preserve">relief to which such other party may </w:t>
      </w:r>
      <w:r w:rsidRPr="00CE4F8D">
        <w:rPr>
          <w:rFonts w:asciiTheme="majorHAnsi" w:hAnsiTheme="majorHAnsi" w:cs="Times New Roman"/>
          <w:sz w:val="24"/>
          <w:szCs w:val="24"/>
        </w:rPr>
        <w:lastRenderedPageBreak/>
        <w:t>be entitled</w:t>
      </w:r>
      <w:r w:rsidRPr="00737E23">
        <w:rPr>
          <w:rFonts w:asciiTheme="majorHAnsi" w:hAnsiTheme="majorHAnsi" w:cs="Times New Roman"/>
          <w:w w:val="90"/>
          <w:sz w:val="24"/>
          <w:szCs w:val="24"/>
        </w:rPr>
        <w:t>.</w:t>
      </w:r>
    </w:p>
    <w:p w14:paraId="60C69746" w14:textId="77777777" w:rsidR="00A40688" w:rsidRPr="00737E23" w:rsidRDefault="00A40688">
      <w:pPr>
        <w:pStyle w:val="BodyText"/>
        <w:spacing w:before="10"/>
        <w:rPr>
          <w:rFonts w:asciiTheme="majorHAnsi" w:hAnsiTheme="majorHAnsi" w:cs="Times New Roman"/>
          <w:sz w:val="24"/>
          <w:szCs w:val="24"/>
        </w:rPr>
      </w:pPr>
    </w:p>
    <w:p w14:paraId="3DA647A0" w14:textId="77777777" w:rsidR="00A40688" w:rsidRPr="00737E23" w:rsidRDefault="007F761B" w:rsidP="00893A13">
      <w:pPr>
        <w:pStyle w:val="ListParagraph"/>
        <w:numPr>
          <w:ilvl w:val="0"/>
          <w:numId w:val="4"/>
        </w:numPr>
        <w:spacing w:line="220" w:lineRule="auto"/>
        <w:ind w:left="1080" w:hanging="360"/>
        <w:rPr>
          <w:rFonts w:asciiTheme="majorHAnsi" w:hAnsiTheme="majorHAnsi" w:cs="Times New Roman"/>
          <w:sz w:val="24"/>
          <w:szCs w:val="24"/>
        </w:rPr>
      </w:pPr>
      <w:r w:rsidRPr="00CE4F8D">
        <w:rPr>
          <w:rFonts w:asciiTheme="majorHAnsi" w:hAnsiTheme="majorHAnsi" w:cs="Times New Roman"/>
          <w:sz w:val="24"/>
          <w:szCs w:val="24"/>
        </w:rPr>
        <w:t xml:space="preserve">In </w:t>
      </w:r>
      <w:r w:rsidR="00271F9A" w:rsidRPr="00CE4F8D">
        <w:rPr>
          <w:rFonts w:asciiTheme="majorHAnsi" w:hAnsiTheme="majorHAnsi" w:cs="Times New Roman"/>
          <w:sz w:val="24"/>
          <w:szCs w:val="24"/>
        </w:rPr>
        <w:t>the event of any controversy or claim between or among the parties, including but not limited to those arising out of or relating to the Agreement or any agreements or instruments relating hereto, and delivered in connection herewith, the parties shall first engage in good faith mediation.  In no event shall any litigation be initiated nor rights declared terminated before such mediation has been conducted.</w:t>
      </w:r>
    </w:p>
    <w:p w14:paraId="2F168DE2" w14:textId="77777777" w:rsidR="00A40688" w:rsidRPr="00737E23" w:rsidRDefault="00A40688">
      <w:pPr>
        <w:pStyle w:val="BodyText"/>
        <w:spacing w:before="4"/>
        <w:rPr>
          <w:rFonts w:asciiTheme="majorHAnsi" w:hAnsiTheme="majorHAnsi" w:cs="Times New Roman"/>
          <w:sz w:val="24"/>
          <w:szCs w:val="24"/>
        </w:rPr>
      </w:pPr>
    </w:p>
    <w:p w14:paraId="0F4DD8E4" w14:textId="77777777" w:rsidR="00A40688" w:rsidRPr="00737E23" w:rsidRDefault="00CE4F8D" w:rsidP="00CE4F8D">
      <w:pPr>
        <w:spacing w:before="1"/>
        <w:rPr>
          <w:rFonts w:asciiTheme="majorHAnsi" w:hAnsiTheme="majorHAnsi" w:cs="Times New Roman"/>
          <w:sz w:val="24"/>
          <w:szCs w:val="24"/>
        </w:rPr>
      </w:pPr>
      <w:r>
        <w:rPr>
          <w:rFonts w:asciiTheme="majorHAnsi" w:hAnsiTheme="majorHAnsi" w:cs="Times New Roman"/>
          <w:sz w:val="24"/>
          <w:szCs w:val="24"/>
        </w:rPr>
        <w:tab/>
      </w:r>
      <w:r w:rsidR="007F761B" w:rsidRPr="00737E23">
        <w:rPr>
          <w:rFonts w:asciiTheme="majorHAnsi" w:hAnsiTheme="majorHAnsi" w:cs="Times New Roman"/>
          <w:sz w:val="24"/>
          <w:szCs w:val="24"/>
        </w:rPr>
        <w:t xml:space="preserve">The parties </w:t>
      </w:r>
      <w:r w:rsidR="00271F9A" w:rsidRPr="00737E23">
        <w:rPr>
          <w:rFonts w:asciiTheme="majorHAnsi" w:hAnsiTheme="majorHAnsi" w:cs="Times New Roman"/>
          <w:sz w:val="24"/>
          <w:szCs w:val="24"/>
        </w:rPr>
        <w:t>hereto</w:t>
      </w:r>
      <w:r w:rsidR="007F761B" w:rsidRPr="00737E23">
        <w:rPr>
          <w:rFonts w:asciiTheme="majorHAnsi" w:hAnsiTheme="majorHAnsi" w:cs="Times New Roman"/>
          <w:sz w:val="24"/>
          <w:szCs w:val="24"/>
        </w:rPr>
        <w:t xml:space="preserve"> have exec</w:t>
      </w:r>
      <w:r w:rsidR="00271F9A" w:rsidRPr="00737E23">
        <w:rPr>
          <w:rFonts w:asciiTheme="majorHAnsi" w:hAnsiTheme="majorHAnsi" w:cs="Times New Roman"/>
          <w:sz w:val="24"/>
          <w:szCs w:val="24"/>
        </w:rPr>
        <w:t>uted this agreement</w:t>
      </w:r>
      <w:r w:rsidR="007F761B" w:rsidRPr="00737E23">
        <w:rPr>
          <w:rFonts w:asciiTheme="majorHAnsi" w:hAnsiTheme="majorHAnsi" w:cs="Times New Roman"/>
          <w:sz w:val="24"/>
          <w:szCs w:val="24"/>
        </w:rPr>
        <w:t xml:space="preserve"> on the above dat</w:t>
      </w:r>
      <w:r w:rsidR="00271F9A" w:rsidRPr="00737E23">
        <w:rPr>
          <w:rFonts w:asciiTheme="majorHAnsi" w:hAnsiTheme="majorHAnsi" w:cs="Times New Roman"/>
          <w:sz w:val="24"/>
          <w:szCs w:val="24"/>
        </w:rPr>
        <w:t>e</w:t>
      </w:r>
      <w:r w:rsidR="007F761B" w:rsidRPr="00737E23">
        <w:rPr>
          <w:rFonts w:asciiTheme="majorHAnsi" w:hAnsiTheme="majorHAnsi" w:cs="Times New Roman"/>
          <w:sz w:val="24"/>
          <w:szCs w:val="24"/>
        </w:rPr>
        <w:t>.</w:t>
      </w:r>
    </w:p>
    <w:p w14:paraId="388668BD" w14:textId="77777777" w:rsidR="00A40688" w:rsidRPr="00271F9A" w:rsidRDefault="00A40688">
      <w:pPr>
        <w:pStyle w:val="BodyText"/>
        <w:spacing w:before="6"/>
        <w:rPr>
          <w:rFonts w:cs="Times New Roman"/>
          <w:sz w:val="24"/>
          <w:szCs w:val="24"/>
        </w:rPr>
      </w:pPr>
    </w:p>
    <w:p w14:paraId="176CE032" w14:textId="77777777" w:rsidR="00A40688" w:rsidRPr="00CE4F8D" w:rsidRDefault="007F761B">
      <w:pPr>
        <w:pStyle w:val="Heading1"/>
        <w:spacing w:before="1"/>
        <w:ind w:left="3729"/>
        <w:rPr>
          <w:rFonts w:asciiTheme="majorHAnsi" w:eastAsia="Book Antiqua" w:hAnsiTheme="majorHAnsi"/>
          <w:sz w:val="24"/>
          <w:szCs w:val="24"/>
        </w:rPr>
      </w:pPr>
      <w:r w:rsidRPr="00CE4F8D">
        <w:rPr>
          <w:rFonts w:asciiTheme="majorHAnsi" w:eastAsia="Book Antiqua" w:hAnsiTheme="majorHAnsi"/>
          <w:sz w:val="24"/>
          <w:szCs w:val="24"/>
        </w:rPr>
        <w:t>PAYSON CITY CORPORATION</w:t>
      </w:r>
    </w:p>
    <w:p w14:paraId="46E1A738" w14:textId="77777777" w:rsidR="00A40688" w:rsidRPr="00271F9A" w:rsidRDefault="00A40688">
      <w:pPr>
        <w:pStyle w:val="BodyText"/>
        <w:rPr>
          <w:rFonts w:cs="Times New Roman"/>
          <w:sz w:val="24"/>
          <w:szCs w:val="24"/>
        </w:rPr>
      </w:pPr>
    </w:p>
    <w:p w14:paraId="59D8ED01" w14:textId="77777777" w:rsidR="00A40688" w:rsidRPr="00271F9A" w:rsidRDefault="00A40688">
      <w:pPr>
        <w:pStyle w:val="BodyText"/>
        <w:spacing w:before="2"/>
        <w:rPr>
          <w:rFonts w:cs="Times New Roman"/>
          <w:sz w:val="24"/>
          <w:szCs w:val="24"/>
        </w:rPr>
      </w:pPr>
    </w:p>
    <w:p w14:paraId="72091B26" w14:textId="77777777" w:rsidR="00A40688" w:rsidRDefault="000F1B4E">
      <w:pPr>
        <w:pStyle w:val="BodyText"/>
        <w:spacing w:before="7"/>
        <w:rPr>
          <w:rFonts w:cs="Times New Roman"/>
          <w:sz w:val="24"/>
          <w:szCs w:val="24"/>
        </w:rPr>
      </w:pP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t>By: _____________________________</w:t>
      </w:r>
    </w:p>
    <w:p w14:paraId="62636E33" w14:textId="338ED033" w:rsidR="000F1B4E" w:rsidRPr="00271F9A" w:rsidRDefault="000F1B4E" w:rsidP="00CE4F8D">
      <w:pPr>
        <w:pStyle w:val="Heading1"/>
        <w:spacing w:before="1"/>
        <w:ind w:left="3729"/>
        <w:rPr>
          <w:sz w:val="24"/>
          <w:szCs w:val="24"/>
        </w:rPr>
      </w:pPr>
      <w:r>
        <w:rPr>
          <w:sz w:val="24"/>
          <w:szCs w:val="24"/>
        </w:rPr>
        <w:tab/>
      </w:r>
      <w:r w:rsidR="00D45E67">
        <w:rPr>
          <w:sz w:val="24"/>
          <w:szCs w:val="24"/>
        </w:rPr>
        <w:t>William R. Wright</w:t>
      </w:r>
      <w:r w:rsidR="00CE4F8D">
        <w:rPr>
          <w:sz w:val="24"/>
          <w:szCs w:val="24"/>
        </w:rPr>
        <w:t xml:space="preserve">, </w:t>
      </w:r>
      <w:r w:rsidRPr="00CE4F8D">
        <w:rPr>
          <w:rFonts w:asciiTheme="majorHAnsi" w:eastAsia="Book Antiqua" w:hAnsiTheme="majorHAnsi"/>
          <w:sz w:val="24"/>
          <w:szCs w:val="24"/>
        </w:rPr>
        <w:t>Mayor</w:t>
      </w:r>
    </w:p>
    <w:p w14:paraId="1B877BDD" w14:textId="77777777" w:rsidR="000F1B4E" w:rsidRPr="00CE4F8D" w:rsidRDefault="007F761B">
      <w:pPr>
        <w:pStyle w:val="BodyText"/>
        <w:tabs>
          <w:tab w:val="left" w:pos="2253"/>
        </w:tabs>
        <w:spacing w:before="91"/>
        <w:ind w:left="113"/>
        <w:rPr>
          <w:rFonts w:asciiTheme="majorHAnsi" w:hAnsiTheme="majorHAnsi" w:cs="Times New Roman"/>
          <w:sz w:val="24"/>
          <w:szCs w:val="24"/>
        </w:rPr>
      </w:pPr>
      <w:r w:rsidRPr="00CE4F8D">
        <w:rPr>
          <w:rFonts w:asciiTheme="majorHAnsi" w:hAnsiTheme="majorHAnsi" w:cs="Times New Roman"/>
          <w:sz w:val="24"/>
          <w:szCs w:val="24"/>
        </w:rPr>
        <w:t xml:space="preserve">STATE OF </w:t>
      </w:r>
      <w:r w:rsidR="00CE4F8D">
        <w:rPr>
          <w:rFonts w:asciiTheme="majorHAnsi" w:hAnsiTheme="majorHAnsi" w:cs="Times New Roman"/>
          <w:sz w:val="24"/>
          <w:szCs w:val="24"/>
        </w:rPr>
        <w:t>UTAH</w:t>
      </w:r>
      <w:r w:rsidR="00CE4F8D">
        <w:rPr>
          <w:rFonts w:asciiTheme="majorHAnsi" w:hAnsiTheme="majorHAnsi" w:cs="Times New Roman"/>
          <w:sz w:val="24"/>
          <w:szCs w:val="24"/>
        </w:rPr>
        <w:tab/>
      </w:r>
      <w:r w:rsidRPr="00CE4F8D">
        <w:rPr>
          <w:rFonts w:asciiTheme="majorHAnsi" w:hAnsiTheme="majorHAnsi" w:cs="Times New Roman"/>
          <w:sz w:val="24"/>
          <w:szCs w:val="24"/>
        </w:rPr>
        <w:t>)</w:t>
      </w:r>
    </w:p>
    <w:p w14:paraId="37A77EE3" w14:textId="77777777" w:rsidR="000F1B4E" w:rsidRPr="00CE4F8D" w:rsidRDefault="000F1B4E">
      <w:pPr>
        <w:pStyle w:val="BodyText"/>
        <w:tabs>
          <w:tab w:val="left" w:pos="2253"/>
        </w:tabs>
        <w:spacing w:before="91"/>
        <w:ind w:left="113"/>
        <w:rPr>
          <w:rFonts w:asciiTheme="majorHAnsi" w:hAnsiTheme="majorHAnsi" w:cs="Times New Roman"/>
          <w:sz w:val="24"/>
          <w:szCs w:val="24"/>
        </w:rPr>
      </w:pPr>
      <w:r w:rsidRPr="00CE4F8D">
        <w:rPr>
          <w:rFonts w:asciiTheme="majorHAnsi" w:hAnsiTheme="majorHAnsi" w:cs="Times New Roman"/>
          <w:sz w:val="24"/>
          <w:szCs w:val="24"/>
        </w:rPr>
        <w:tab/>
      </w:r>
      <w:r w:rsidR="00CE4F8D">
        <w:rPr>
          <w:rFonts w:asciiTheme="majorHAnsi" w:hAnsiTheme="majorHAnsi" w:cs="Times New Roman"/>
          <w:sz w:val="24"/>
          <w:szCs w:val="24"/>
        </w:rPr>
        <w:tab/>
      </w:r>
      <w:r w:rsidRPr="00CE4F8D">
        <w:rPr>
          <w:rFonts w:asciiTheme="majorHAnsi" w:hAnsiTheme="majorHAnsi" w:cs="Times New Roman"/>
          <w:sz w:val="24"/>
          <w:szCs w:val="24"/>
        </w:rPr>
        <w:t>: ss</w:t>
      </w:r>
    </w:p>
    <w:p w14:paraId="2FBBADBF" w14:textId="77777777" w:rsidR="00A40688" w:rsidRPr="00CE4F8D" w:rsidRDefault="007F761B">
      <w:pPr>
        <w:pStyle w:val="Heading1"/>
        <w:ind w:left="106"/>
        <w:rPr>
          <w:rFonts w:asciiTheme="majorHAnsi" w:eastAsia="Book Antiqua" w:hAnsiTheme="majorHAnsi"/>
          <w:sz w:val="24"/>
          <w:szCs w:val="24"/>
        </w:rPr>
      </w:pPr>
      <w:r w:rsidRPr="00CE4F8D">
        <w:rPr>
          <w:rFonts w:asciiTheme="majorHAnsi" w:eastAsia="Book Antiqua" w:hAnsiTheme="majorHAnsi"/>
          <w:sz w:val="24"/>
          <w:szCs w:val="24"/>
        </w:rPr>
        <w:t xml:space="preserve">COUNTY OF UTAH </w:t>
      </w:r>
      <w:r w:rsidR="00CE4F8D">
        <w:rPr>
          <w:rFonts w:asciiTheme="majorHAnsi" w:eastAsia="Book Antiqua" w:hAnsiTheme="majorHAnsi"/>
          <w:sz w:val="24"/>
          <w:szCs w:val="24"/>
        </w:rPr>
        <w:tab/>
        <w:t>)</w:t>
      </w:r>
    </w:p>
    <w:p w14:paraId="4E0545B6" w14:textId="77777777" w:rsidR="00A40688" w:rsidRPr="00271F9A" w:rsidRDefault="00A40688">
      <w:pPr>
        <w:pStyle w:val="BodyText"/>
        <w:spacing w:before="10"/>
        <w:rPr>
          <w:rFonts w:cs="Times New Roman"/>
          <w:sz w:val="24"/>
          <w:szCs w:val="24"/>
        </w:rPr>
      </w:pPr>
    </w:p>
    <w:p w14:paraId="3B504257" w14:textId="13E9E0BE" w:rsidR="00BD3E2C" w:rsidRDefault="00D45E67" w:rsidP="00BD3E2C">
      <w:pPr>
        <w:spacing w:line="220" w:lineRule="auto"/>
        <w:ind w:firstLine="720"/>
        <w:rPr>
          <w:rFonts w:asciiTheme="majorHAnsi" w:hAnsiTheme="majorHAnsi" w:cs="Times New Roman"/>
          <w:sz w:val="24"/>
          <w:szCs w:val="24"/>
        </w:rPr>
      </w:pPr>
      <w:r>
        <w:rPr>
          <w:rFonts w:asciiTheme="majorHAnsi" w:hAnsiTheme="majorHAnsi" w:cs="Times New Roman"/>
          <w:sz w:val="24"/>
          <w:szCs w:val="24"/>
        </w:rPr>
        <w:t>William R. Wright</w:t>
      </w:r>
      <w:r w:rsidR="007F761B" w:rsidRPr="00CE4F8D">
        <w:rPr>
          <w:rFonts w:asciiTheme="majorHAnsi" w:hAnsiTheme="majorHAnsi" w:cs="Times New Roman"/>
          <w:sz w:val="24"/>
          <w:szCs w:val="24"/>
        </w:rPr>
        <w:t>, being first duly</w:t>
      </w:r>
      <w:r w:rsidR="00BE2B09" w:rsidRPr="00CE4F8D">
        <w:rPr>
          <w:rFonts w:asciiTheme="majorHAnsi" w:hAnsiTheme="majorHAnsi" w:cs="Times New Roman"/>
          <w:sz w:val="24"/>
          <w:szCs w:val="24"/>
        </w:rPr>
        <w:t xml:space="preserve"> sw</w:t>
      </w:r>
      <w:r w:rsidR="007F761B" w:rsidRPr="00CE4F8D">
        <w:rPr>
          <w:rFonts w:asciiTheme="majorHAnsi" w:hAnsiTheme="majorHAnsi" w:cs="Times New Roman"/>
          <w:sz w:val="24"/>
          <w:szCs w:val="24"/>
        </w:rPr>
        <w:t xml:space="preserve">orn, says that </w:t>
      </w:r>
      <w:r w:rsidR="00BE2B09" w:rsidRPr="00CE4F8D">
        <w:rPr>
          <w:rFonts w:asciiTheme="majorHAnsi" w:hAnsiTheme="majorHAnsi" w:cs="Times New Roman"/>
          <w:sz w:val="24"/>
          <w:szCs w:val="24"/>
        </w:rPr>
        <w:t>he</w:t>
      </w:r>
      <w:r w:rsidR="007F761B" w:rsidRPr="00CE4F8D">
        <w:rPr>
          <w:rFonts w:asciiTheme="majorHAnsi" w:hAnsiTheme="majorHAnsi" w:cs="Times New Roman"/>
          <w:sz w:val="24"/>
          <w:szCs w:val="24"/>
        </w:rPr>
        <w:t xml:space="preserve"> is the Mayor o</w:t>
      </w:r>
      <w:r w:rsidR="00BE2B09" w:rsidRPr="00CE4F8D">
        <w:rPr>
          <w:rFonts w:asciiTheme="majorHAnsi" w:hAnsiTheme="majorHAnsi" w:cs="Times New Roman"/>
          <w:sz w:val="24"/>
          <w:szCs w:val="24"/>
        </w:rPr>
        <w:t>f P</w:t>
      </w:r>
      <w:r w:rsidR="007F761B" w:rsidRPr="00CE4F8D">
        <w:rPr>
          <w:rFonts w:asciiTheme="majorHAnsi" w:hAnsiTheme="majorHAnsi" w:cs="Times New Roman"/>
          <w:sz w:val="24"/>
          <w:szCs w:val="24"/>
        </w:rPr>
        <w:t xml:space="preserve">AYSON CITY CORPORATION, and that he is authorized to </w:t>
      </w:r>
      <w:r w:rsidR="00BE2B09" w:rsidRPr="00CE4F8D">
        <w:rPr>
          <w:rFonts w:asciiTheme="majorHAnsi" w:hAnsiTheme="majorHAnsi" w:cs="Times New Roman"/>
          <w:sz w:val="24"/>
          <w:szCs w:val="24"/>
        </w:rPr>
        <w:t>make</w:t>
      </w:r>
      <w:r w:rsidR="007F761B" w:rsidRPr="00CE4F8D">
        <w:rPr>
          <w:rFonts w:asciiTheme="majorHAnsi" w:hAnsiTheme="majorHAnsi" w:cs="Times New Roman"/>
          <w:sz w:val="24"/>
          <w:szCs w:val="24"/>
        </w:rPr>
        <w:t xml:space="preserve"> and has in fact signed the foregoing Agreement on behalf of PAYSON CITY CO</w:t>
      </w:r>
      <w:r w:rsidR="00BE2B09" w:rsidRPr="00CE4F8D">
        <w:rPr>
          <w:rFonts w:asciiTheme="majorHAnsi" w:hAnsiTheme="majorHAnsi" w:cs="Times New Roman"/>
          <w:sz w:val="24"/>
          <w:szCs w:val="24"/>
        </w:rPr>
        <w:t>R</w:t>
      </w:r>
      <w:r w:rsidR="007F761B" w:rsidRPr="00CE4F8D">
        <w:rPr>
          <w:rFonts w:asciiTheme="majorHAnsi" w:hAnsiTheme="majorHAnsi" w:cs="Times New Roman"/>
          <w:sz w:val="24"/>
          <w:szCs w:val="24"/>
        </w:rPr>
        <w:t xml:space="preserve">PORATION, and that he has </w:t>
      </w:r>
      <w:r w:rsidR="00BE2B09" w:rsidRPr="00CE4F8D">
        <w:rPr>
          <w:rFonts w:asciiTheme="majorHAnsi" w:hAnsiTheme="majorHAnsi" w:cs="Times New Roman"/>
          <w:sz w:val="24"/>
          <w:szCs w:val="24"/>
        </w:rPr>
        <w:t>r</w:t>
      </w:r>
      <w:r w:rsidR="007F761B" w:rsidRPr="00CE4F8D">
        <w:rPr>
          <w:rFonts w:asciiTheme="majorHAnsi" w:hAnsiTheme="majorHAnsi" w:cs="Times New Roman"/>
          <w:sz w:val="24"/>
          <w:szCs w:val="24"/>
        </w:rPr>
        <w:t xml:space="preserve">ead and </w:t>
      </w:r>
      <w:r w:rsidR="00271F9A" w:rsidRPr="00CE4F8D">
        <w:rPr>
          <w:rFonts w:asciiTheme="majorHAnsi" w:hAnsiTheme="majorHAnsi" w:cs="Times New Roman"/>
          <w:sz w:val="24"/>
          <w:szCs w:val="24"/>
        </w:rPr>
        <w:t>know</w:t>
      </w:r>
      <w:r w:rsidR="007F761B" w:rsidRPr="00CE4F8D">
        <w:rPr>
          <w:rFonts w:asciiTheme="majorHAnsi" w:hAnsiTheme="majorHAnsi" w:cs="Times New Roman"/>
          <w:sz w:val="24"/>
          <w:szCs w:val="24"/>
        </w:rPr>
        <w:t xml:space="preserve"> the contents thereof, and that the same are true to his own </w:t>
      </w:r>
      <w:r w:rsidR="00271F9A" w:rsidRPr="00CE4F8D">
        <w:rPr>
          <w:rFonts w:asciiTheme="majorHAnsi" w:hAnsiTheme="majorHAnsi" w:cs="Times New Roman"/>
          <w:sz w:val="24"/>
          <w:szCs w:val="24"/>
        </w:rPr>
        <w:t>knowledge</w:t>
      </w:r>
      <w:r w:rsidR="007F761B" w:rsidRPr="00CE4F8D">
        <w:rPr>
          <w:rFonts w:asciiTheme="majorHAnsi" w:hAnsiTheme="majorHAnsi" w:cs="Times New Roman"/>
          <w:sz w:val="24"/>
          <w:szCs w:val="24"/>
        </w:rPr>
        <w:t>.</w:t>
      </w:r>
    </w:p>
    <w:p w14:paraId="110DDAAD" w14:textId="77777777" w:rsidR="00BD3E2C" w:rsidRDefault="00BD3E2C" w:rsidP="00BD3E2C">
      <w:pPr>
        <w:spacing w:line="220" w:lineRule="auto"/>
        <w:ind w:firstLine="720"/>
        <w:rPr>
          <w:rFonts w:asciiTheme="majorHAnsi" w:hAnsiTheme="majorHAnsi" w:cs="Times New Roman"/>
          <w:sz w:val="24"/>
          <w:szCs w:val="24"/>
        </w:rPr>
      </w:pPr>
    </w:p>
    <w:p w14:paraId="5B8AD4DF" w14:textId="03421F28" w:rsidR="00A40688" w:rsidRPr="00BD3E2C" w:rsidRDefault="007F761B" w:rsidP="00BD3E2C">
      <w:pPr>
        <w:spacing w:line="220" w:lineRule="auto"/>
        <w:ind w:firstLine="360"/>
        <w:rPr>
          <w:rFonts w:asciiTheme="majorHAnsi" w:hAnsiTheme="majorHAnsi" w:cs="Times New Roman"/>
          <w:sz w:val="24"/>
          <w:szCs w:val="24"/>
        </w:rPr>
      </w:pPr>
      <w:r w:rsidRPr="00737E23">
        <w:rPr>
          <w:rFonts w:ascii="Times New Roman" w:hAnsi="Times New Roman" w:cs="Times New Roman"/>
          <w:sz w:val="24"/>
          <w:szCs w:val="24"/>
        </w:rPr>
        <w:t>SUBSCRIBED</w:t>
      </w:r>
      <w:r w:rsidRPr="00737E23">
        <w:rPr>
          <w:rFonts w:ascii="Times New Roman" w:hAnsi="Times New Roman" w:cs="Times New Roman"/>
          <w:spacing w:val="-1"/>
          <w:sz w:val="24"/>
          <w:szCs w:val="24"/>
        </w:rPr>
        <w:t xml:space="preserve"> </w:t>
      </w:r>
      <w:r w:rsidRPr="00737E23">
        <w:rPr>
          <w:rFonts w:ascii="Times New Roman" w:hAnsi="Times New Roman" w:cs="Times New Roman"/>
          <w:sz w:val="24"/>
          <w:szCs w:val="24"/>
        </w:rPr>
        <w:t>AND</w:t>
      </w:r>
      <w:r w:rsidRPr="00737E23">
        <w:rPr>
          <w:rFonts w:ascii="Times New Roman" w:hAnsi="Times New Roman" w:cs="Times New Roman"/>
          <w:spacing w:val="-21"/>
          <w:sz w:val="24"/>
          <w:szCs w:val="24"/>
        </w:rPr>
        <w:t xml:space="preserve"> </w:t>
      </w:r>
      <w:r w:rsidRPr="00737E23">
        <w:rPr>
          <w:rFonts w:ascii="Times New Roman" w:hAnsi="Times New Roman" w:cs="Times New Roman"/>
          <w:sz w:val="24"/>
          <w:szCs w:val="24"/>
        </w:rPr>
        <w:t>SWORN</w:t>
      </w:r>
      <w:r w:rsidRPr="00737E23">
        <w:rPr>
          <w:rFonts w:ascii="Times New Roman" w:hAnsi="Times New Roman" w:cs="Times New Roman"/>
          <w:spacing w:val="-10"/>
          <w:sz w:val="24"/>
          <w:szCs w:val="24"/>
        </w:rPr>
        <w:t xml:space="preserve"> </w:t>
      </w:r>
      <w:r w:rsidRPr="00737E23">
        <w:rPr>
          <w:rFonts w:ascii="Times New Roman" w:hAnsi="Times New Roman" w:cs="Times New Roman"/>
          <w:sz w:val="24"/>
          <w:szCs w:val="24"/>
        </w:rPr>
        <w:t>to</w:t>
      </w:r>
      <w:r w:rsidRPr="00737E23">
        <w:rPr>
          <w:rFonts w:ascii="Times New Roman" w:hAnsi="Times New Roman" w:cs="Times New Roman"/>
          <w:spacing w:val="-21"/>
          <w:sz w:val="24"/>
          <w:szCs w:val="24"/>
        </w:rPr>
        <w:t xml:space="preserve"> </w:t>
      </w:r>
      <w:r w:rsidRPr="00737E23">
        <w:rPr>
          <w:rFonts w:ascii="Times New Roman" w:hAnsi="Times New Roman" w:cs="Times New Roman"/>
          <w:sz w:val="24"/>
          <w:szCs w:val="24"/>
        </w:rPr>
        <w:t>before</w:t>
      </w:r>
      <w:r w:rsidRPr="00737E23">
        <w:rPr>
          <w:rFonts w:ascii="Times New Roman" w:hAnsi="Times New Roman" w:cs="Times New Roman"/>
          <w:spacing w:val="-10"/>
          <w:sz w:val="24"/>
          <w:szCs w:val="24"/>
        </w:rPr>
        <w:t xml:space="preserve"> </w:t>
      </w:r>
      <w:r w:rsidR="00271F9A" w:rsidRPr="00737E23">
        <w:rPr>
          <w:rFonts w:ascii="Times New Roman" w:hAnsi="Times New Roman" w:cs="Times New Roman"/>
          <w:sz w:val="24"/>
          <w:szCs w:val="24"/>
        </w:rPr>
        <w:t>me</w:t>
      </w:r>
      <w:r w:rsidRPr="00737E23">
        <w:rPr>
          <w:rFonts w:ascii="Times New Roman" w:hAnsi="Times New Roman" w:cs="Times New Roman"/>
          <w:spacing w:val="-18"/>
          <w:sz w:val="24"/>
          <w:szCs w:val="24"/>
        </w:rPr>
        <w:t xml:space="preserve"> </w:t>
      </w:r>
      <w:r w:rsidRPr="00737E23">
        <w:rPr>
          <w:rFonts w:ascii="Times New Roman" w:hAnsi="Times New Roman" w:cs="Times New Roman"/>
          <w:sz w:val="24"/>
          <w:szCs w:val="24"/>
        </w:rPr>
        <w:t>this</w:t>
      </w:r>
      <w:r w:rsidRPr="00737E23">
        <w:rPr>
          <w:rFonts w:ascii="Times New Roman" w:hAnsi="Times New Roman" w:cs="Times New Roman"/>
          <w:spacing w:val="-25"/>
          <w:sz w:val="24"/>
          <w:szCs w:val="24"/>
        </w:rPr>
        <w:t xml:space="preserve"> </w:t>
      </w:r>
      <w:r w:rsidR="00BD1C4C">
        <w:rPr>
          <w:rFonts w:ascii="Times New Roman" w:hAnsi="Times New Roman" w:cs="Times New Roman"/>
          <w:sz w:val="24"/>
          <w:szCs w:val="24"/>
        </w:rPr>
        <w:t>_____</w:t>
      </w:r>
      <w:r w:rsidRPr="00737E23">
        <w:rPr>
          <w:rFonts w:ascii="Times New Roman" w:hAnsi="Times New Roman" w:cs="Times New Roman"/>
          <w:sz w:val="24"/>
          <w:szCs w:val="24"/>
        </w:rPr>
        <w:t>day</w:t>
      </w:r>
      <w:r w:rsidRPr="00737E23">
        <w:rPr>
          <w:rFonts w:ascii="Times New Roman" w:hAnsi="Times New Roman" w:cs="Times New Roman"/>
          <w:spacing w:val="-23"/>
          <w:sz w:val="24"/>
          <w:szCs w:val="24"/>
        </w:rPr>
        <w:t xml:space="preserve"> </w:t>
      </w:r>
      <w:r w:rsidRPr="00737E23">
        <w:rPr>
          <w:rFonts w:ascii="Times New Roman" w:hAnsi="Times New Roman" w:cs="Times New Roman"/>
          <w:sz w:val="24"/>
          <w:szCs w:val="24"/>
        </w:rPr>
        <w:t>of</w:t>
      </w:r>
      <w:r w:rsidRPr="00737E23">
        <w:rPr>
          <w:rFonts w:ascii="Times New Roman" w:hAnsi="Times New Roman" w:cs="Times New Roman"/>
          <w:spacing w:val="-2"/>
          <w:sz w:val="24"/>
          <w:szCs w:val="24"/>
        </w:rPr>
        <w:t xml:space="preserve"> </w:t>
      </w:r>
      <w:proofErr w:type="gramStart"/>
      <w:r w:rsidR="00727C08">
        <w:rPr>
          <w:rFonts w:ascii="Times New Roman" w:hAnsi="Times New Roman" w:cs="Times New Roman"/>
          <w:spacing w:val="-2"/>
          <w:sz w:val="24"/>
          <w:szCs w:val="24"/>
        </w:rPr>
        <w:t>August</w:t>
      </w:r>
      <w:r w:rsidR="00BD1C4C">
        <w:rPr>
          <w:rFonts w:ascii="Times New Roman" w:hAnsi="Times New Roman" w:cs="Times New Roman"/>
          <w:spacing w:val="-2"/>
          <w:sz w:val="24"/>
          <w:szCs w:val="24"/>
        </w:rPr>
        <w:t>,</w:t>
      </w:r>
      <w:proofErr w:type="gramEnd"/>
      <w:r w:rsidR="00BD1C4C">
        <w:rPr>
          <w:rFonts w:ascii="Times New Roman" w:hAnsi="Times New Roman" w:cs="Times New Roman"/>
          <w:spacing w:val="-2"/>
          <w:sz w:val="24"/>
          <w:szCs w:val="24"/>
        </w:rPr>
        <w:t xml:space="preserve"> </w:t>
      </w:r>
      <w:r w:rsidR="00D45E67">
        <w:rPr>
          <w:rFonts w:ascii="Times New Roman" w:hAnsi="Times New Roman" w:cs="Times New Roman"/>
          <w:sz w:val="24"/>
          <w:szCs w:val="24"/>
        </w:rPr>
        <w:t>202</w:t>
      </w:r>
      <w:r w:rsidR="00727C08">
        <w:rPr>
          <w:rFonts w:ascii="Times New Roman" w:hAnsi="Times New Roman" w:cs="Times New Roman"/>
          <w:sz w:val="24"/>
          <w:szCs w:val="24"/>
        </w:rPr>
        <w:t>4</w:t>
      </w:r>
      <w:r w:rsidRPr="00737E23">
        <w:rPr>
          <w:rFonts w:ascii="Times New Roman" w:hAnsi="Times New Roman" w:cs="Times New Roman"/>
          <w:sz w:val="24"/>
          <w:szCs w:val="24"/>
        </w:rPr>
        <w:t>.</w:t>
      </w:r>
    </w:p>
    <w:p w14:paraId="7815476D" w14:textId="77777777" w:rsidR="00A40688" w:rsidRPr="00271F9A" w:rsidRDefault="00A40688">
      <w:pPr>
        <w:pStyle w:val="BodyText"/>
        <w:rPr>
          <w:rFonts w:cs="Times New Roman"/>
          <w:sz w:val="24"/>
          <w:szCs w:val="24"/>
        </w:rPr>
      </w:pPr>
    </w:p>
    <w:p w14:paraId="63620753" w14:textId="77777777" w:rsidR="00A40688" w:rsidRPr="00271F9A" w:rsidRDefault="00A40688">
      <w:pPr>
        <w:pStyle w:val="BodyText"/>
        <w:spacing w:before="2"/>
        <w:rPr>
          <w:rFonts w:cs="Times New Roman"/>
          <w:sz w:val="24"/>
          <w:szCs w:val="24"/>
        </w:rPr>
      </w:pPr>
    </w:p>
    <w:p w14:paraId="42BFD631" w14:textId="77777777" w:rsidR="000F1B4E" w:rsidRDefault="000F1B4E">
      <w:pPr>
        <w:pStyle w:val="BodyText"/>
        <w:spacing w:line="268" w:lineRule="exact"/>
        <w:ind w:left="806"/>
        <w:rPr>
          <w:rFonts w:cs="Times New Roman"/>
          <w:sz w:val="24"/>
          <w:szCs w:val="24"/>
        </w:rPr>
      </w:pP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t>______________________________</w:t>
      </w:r>
    </w:p>
    <w:p w14:paraId="5488E3E0" w14:textId="77777777" w:rsidR="000F1B4E" w:rsidRDefault="000F1B4E">
      <w:pPr>
        <w:pStyle w:val="BodyText"/>
        <w:spacing w:line="268" w:lineRule="exact"/>
        <w:ind w:left="806"/>
        <w:rPr>
          <w:rFonts w:cs="Times New Roman"/>
          <w:sz w:val="24"/>
          <w:szCs w:val="24"/>
        </w:rPr>
      </w:pP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t>NOTARY PUBLIC</w:t>
      </w:r>
    </w:p>
    <w:p w14:paraId="2670D9F9" w14:textId="4D7AB836" w:rsidR="00CE4F8D" w:rsidRDefault="00CE4F8D" w:rsidP="003B7480">
      <w:pPr>
        <w:pStyle w:val="Heading1"/>
        <w:spacing w:before="89"/>
        <w:ind w:left="0"/>
        <w:rPr>
          <w:rFonts w:ascii="Book Antiqua" w:hAnsi="Book Antiqua"/>
          <w:sz w:val="24"/>
          <w:szCs w:val="24"/>
        </w:rPr>
      </w:pPr>
    </w:p>
    <w:p w14:paraId="5266DAA8" w14:textId="77777777" w:rsidR="00CE4F8D" w:rsidRDefault="00CE4F8D">
      <w:pPr>
        <w:pStyle w:val="Heading1"/>
        <w:spacing w:before="89"/>
        <w:ind w:left="3720"/>
        <w:rPr>
          <w:rFonts w:ascii="Book Antiqua" w:hAnsi="Book Antiqua"/>
          <w:sz w:val="24"/>
          <w:szCs w:val="24"/>
        </w:rPr>
      </w:pPr>
    </w:p>
    <w:p w14:paraId="4EDF3785" w14:textId="77777777" w:rsidR="00A40688" w:rsidRPr="00271F9A" w:rsidRDefault="00CE4F8D">
      <w:pPr>
        <w:pStyle w:val="Heading1"/>
        <w:spacing w:before="89"/>
        <w:ind w:left="3720"/>
        <w:rPr>
          <w:rFonts w:ascii="Book Antiqua" w:hAnsi="Book Antiqua"/>
          <w:sz w:val="24"/>
          <w:szCs w:val="24"/>
        </w:rPr>
      </w:pPr>
      <w:r>
        <w:rPr>
          <w:rFonts w:ascii="Book Antiqua" w:hAnsi="Book Antiqua"/>
          <w:sz w:val="24"/>
          <w:szCs w:val="24"/>
        </w:rPr>
        <w:tab/>
      </w:r>
      <w:r w:rsidR="007F761B" w:rsidRPr="00271F9A">
        <w:rPr>
          <w:rFonts w:ascii="Book Antiqua" w:hAnsi="Book Antiqua"/>
          <w:sz w:val="24"/>
          <w:szCs w:val="24"/>
        </w:rPr>
        <w:t>JKLMN Investments, L.C.</w:t>
      </w:r>
    </w:p>
    <w:p w14:paraId="6461D702" w14:textId="77777777" w:rsidR="00A40688" w:rsidRPr="00271F9A" w:rsidRDefault="000F1B4E">
      <w:pPr>
        <w:pStyle w:val="BodyText"/>
        <w:rPr>
          <w:rFonts w:cs="Times New Roman"/>
          <w:sz w:val="24"/>
          <w:szCs w:val="24"/>
        </w:rPr>
      </w:pPr>
      <w:r>
        <w:rPr>
          <w:rFonts w:cs="Times New Roman"/>
          <w:sz w:val="24"/>
          <w:szCs w:val="24"/>
        </w:rPr>
        <w:tab/>
      </w:r>
    </w:p>
    <w:p w14:paraId="188264EF" w14:textId="77777777" w:rsidR="000F1B4E" w:rsidRDefault="000F1B4E">
      <w:pPr>
        <w:pStyle w:val="BodyText"/>
        <w:spacing w:before="4"/>
        <w:rPr>
          <w:rFonts w:cs="Times New Roman"/>
          <w:sz w:val="24"/>
          <w:szCs w:val="24"/>
        </w:rPr>
      </w:pPr>
    </w:p>
    <w:p w14:paraId="5D66EC4E" w14:textId="77777777" w:rsidR="000F1B4E" w:rsidRDefault="000F1B4E">
      <w:pPr>
        <w:pStyle w:val="BodyText"/>
        <w:spacing w:before="4"/>
        <w:rPr>
          <w:rFonts w:cs="Times New Roman"/>
          <w:sz w:val="24"/>
          <w:szCs w:val="24"/>
        </w:rPr>
      </w:pP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t>By: ___________________________</w:t>
      </w:r>
    </w:p>
    <w:p w14:paraId="7F28AB22" w14:textId="38178EEB" w:rsidR="00CE4F8D" w:rsidRDefault="000F1B4E" w:rsidP="00CE4F8D">
      <w:pPr>
        <w:pStyle w:val="BodyText"/>
        <w:spacing w:before="4"/>
        <w:rPr>
          <w:rFonts w:cs="Times New Roman"/>
          <w:sz w:val="24"/>
          <w:szCs w:val="24"/>
        </w:rPr>
      </w:pP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t>Kenny Seng</w:t>
      </w:r>
      <w:r w:rsidR="00911769">
        <w:rPr>
          <w:rFonts w:cs="Times New Roman"/>
          <w:sz w:val="24"/>
          <w:szCs w:val="24"/>
        </w:rPr>
        <w:t xml:space="preserve">, </w:t>
      </w:r>
      <w:r>
        <w:rPr>
          <w:rFonts w:cs="Times New Roman"/>
          <w:sz w:val="24"/>
          <w:szCs w:val="24"/>
        </w:rPr>
        <w:t>Manager</w:t>
      </w:r>
      <w:r w:rsidRPr="00271F9A">
        <w:rPr>
          <w:rFonts w:cs="Times New Roman"/>
          <w:noProof/>
          <w:sz w:val="24"/>
          <w:szCs w:val="24"/>
        </w:rPr>
        <mc:AlternateContent>
          <mc:Choice Requires="wpg">
            <w:drawing>
              <wp:anchor distT="0" distB="0" distL="0" distR="0" simplePos="0" relativeHeight="251662848" behindDoc="1" locked="0" layoutInCell="1" allowOverlap="1" wp14:anchorId="03EA1E82" wp14:editId="47A104E4">
                <wp:simplePos x="0" y="0"/>
                <wp:positionH relativeFrom="page">
                  <wp:posOffset>3127375</wp:posOffset>
                </wp:positionH>
                <wp:positionV relativeFrom="paragraph">
                  <wp:posOffset>203835</wp:posOffset>
                </wp:positionV>
                <wp:extent cx="1012825" cy="525145"/>
                <wp:effectExtent l="0" t="0" r="15875" b="8255"/>
                <wp:wrapTopAndBottom/>
                <wp:docPr id="8"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12825" cy="525145"/>
                          <a:chOff x="4953" y="324"/>
                          <a:chExt cx="1595" cy="827"/>
                        </a:xfrm>
                      </wpg:grpSpPr>
                      <wps:wsp>
                        <wps:cNvPr id="11" name="Text Box 7"/>
                        <wps:cNvSpPr txBox="1">
                          <a:spLocks noChangeArrowheads="1"/>
                        </wps:cNvSpPr>
                        <wps:spPr bwMode="auto">
                          <a:xfrm>
                            <a:off x="4953" y="324"/>
                            <a:ext cx="283" cy="26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AC9ED3C" w14:textId="77777777" w:rsidR="00BD1C4C" w:rsidRDefault="000F1B4E">
                              <w:pPr>
                                <w:spacing w:line="266" w:lineRule="exact"/>
                                <w:rPr>
                                  <w:rFonts w:ascii="Times New Roman"/>
                                  <w:sz w:val="24"/>
                                </w:rPr>
                              </w:pPr>
                              <w:r>
                                <w:rPr>
                                  <w:rFonts w:ascii="Times New Roman"/>
                                  <w:w w:val="95"/>
                                  <w:sz w:val="24"/>
                                </w:rPr>
                                <w:tab/>
                              </w:r>
                              <w:r w:rsidR="00BD1C4C">
                                <w:rPr>
                                  <w:rFonts w:ascii="Times New Roman"/>
                                  <w:w w:val="95"/>
                                  <w:sz w:val="24"/>
                                </w:rPr>
                                <w:t>By</w:t>
                              </w:r>
                            </w:p>
                          </w:txbxContent>
                        </wps:txbx>
                        <wps:bodyPr rot="0" vert="horz" wrap="square" lIns="0" tIns="0" rIns="0" bIns="0" anchor="t" anchorCtr="0" upright="1">
                          <a:noAutofit/>
                        </wps:bodyPr>
                      </wps:wsp>
                      <wps:wsp>
                        <wps:cNvPr id="12" name="Text Box 6"/>
                        <wps:cNvSpPr txBox="1">
                          <a:spLocks noChangeArrowheads="1"/>
                        </wps:cNvSpPr>
                        <wps:spPr bwMode="auto">
                          <a:xfrm>
                            <a:off x="5665" y="840"/>
                            <a:ext cx="883" cy="31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DD34249" w14:textId="77777777" w:rsidR="00BD1C4C" w:rsidRDefault="00BD1C4C">
                              <w:pPr>
                                <w:spacing w:line="310" w:lineRule="exact"/>
                                <w:rPr>
                                  <w:rFonts w:ascii="Times New Roman"/>
                                  <w:sz w:val="28"/>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03EA1E82" id="Group 5" o:spid="_x0000_s1026" style="position:absolute;margin-left:246.25pt;margin-top:16.05pt;width:79.75pt;height:41.35pt;z-index:-251653632;mso-wrap-distance-left:0;mso-wrap-distance-right:0;mso-position-horizontal-relative:page" coordorigin="4953,324" coordsize="1595,8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">
                <v:shapetype id="_x0000_t202" coordsize="21600,21600" o:spt="202" path="m,l,21600r21600,l21600,xe">
                  <v:stroke joinstyle="miter"/>
                  <v:path gradientshapeok="t" o:connecttype="rect"/>
                </v:shapetype>
                <v:shape id="Text Box 7" o:spid="_x0000_s1027" type="#_x0000_t202" style="position:absolute;left:4953;top:324;width:283;height:2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" filled="f" stroked="f">
                  <v:textbox inset="0,0,0,0">
                    <w:txbxContent>
                      <w:p w14:paraId="4AC9ED3C" w14:textId="77777777" w:rsidR="00BD1C4C" w:rsidRDefault="000F1B4E">
                        <w:pPr>
                          <w:spacing w:line="266" w:lineRule="exact"/>
                          <w:rPr>
                            <w:rFonts w:ascii="Times New Roman"/>
                            <w:sz w:val="24"/>
                          </w:rPr>
                        </w:pPr>
                        <w:r>
                          <w:rPr>
                            <w:rFonts w:ascii="Times New Roman"/>
                            <w:w w:val="95"/>
                            <w:sz w:val="24"/>
                          </w:rPr>
                          <w:tab/>
                        </w:r>
                        <w:r w:rsidR="00BD1C4C">
                          <w:rPr>
                            <w:rFonts w:ascii="Times New Roman"/>
                            <w:w w:val="95"/>
                            <w:sz w:val="24"/>
                          </w:rPr>
                          <w:t>By</w:t>
                        </w:r>
                      </w:p>
                    </w:txbxContent>
                  </v:textbox>
                </v:shape>
                <v:shape id="Text Box 6" o:spid="_x0000_s1028" type="#_x0000_t202" style="position:absolute;left:5665;top:840;width:883;height:31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" filled="f" stroked="f">
                  <v:textbox inset="0,0,0,0">
                    <w:txbxContent>
                      <w:p w14:paraId="4DD34249" w14:textId="77777777" w:rsidR="00BD1C4C" w:rsidRDefault="00BD1C4C">
                        <w:pPr>
                          <w:spacing w:line="310" w:lineRule="exact"/>
                          <w:rPr>
                            <w:rFonts w:ascii="Times New Roman"/>
                            <w:sz w:val="28"/>
                          </w:rPr>
                        </w:pPr>
                      </w:p>
                    </w:txbxContent>
                  </v:textbox>
                </v:shape>
                <w10:wrap type="topAndBottom" anchorx="page"/>
              </v:group>
            </w:pict>
          </mc:Fallback>
        </mc:AlternateContent>
      </w:r>
    </w:p>
    <w:p w14:paraId="563A433E" w14:textId="77777777" w:rsidR="000F1B4E" w:rsidRPr="00CE4F8D" w:rsidRDefault="007F761B" w:rsidP="00CE4F8D">
      <w:pPr>
        <w:pStyle w:val="BodyText"/>
        <w:spacing w:before="4"/>
        <w:rPr>
          <w:rFonts w:asciiTheme="majorHAnsi" w:hAnsiTheme="majorHAnsi" w:cs="Times New Roman"/>
          <w:sz w:val="24"/>
          <w:szCs w:val="24"/>
        </w:rPr>
      </w:pPr>
      <w:r w:rsidRPr="00CE4F8D">
        <w:rPr>
          <w:rFonts w:asciiTheme="majorHAnsi" w:hAnsiTheme="majorHAnsi" w:cs="Times New Roman"/>
          <w:sz w:val="24"/>
          <w:szCs w:val="24"/>
        </w:rPr>
        <w:t>STATE OF UTAH</w:t>
      </w:r>
      <w:r w:rsidRPr="00CE4F8D">
        <w:rPr>
          <w:rFonts w:asciiTheme="majorHAnsi" w:hAnsiTheme="majorHAnsi" w:cs="Times New Roman"/>
          <w:sz w:val="24"/>
          <w:szCs w:val="24"/>
        </w:rPr>
        <w:tab/>
        <w:t xml:space="preserve">) </w:t>
      </w:r>
    </w:p>
    <w:p w14:paraId="14328029" w14:textId="77777777" w:rsidR="00CE4F8D" w:rsidRPr="00CE4F8D" w:rsidRDefault="000F1B4E" w:rsidP="00CE4F8D">
      <w:pPr>
        <w:spacing w:before="2"/>
        <w:ind w:right="6330"/>
        <w:rPr>
          <w:rFonts w:asciiTheme="majorHAnsi" w:hAnsiTheme="majorHAnsi" w:cs="Times New Roman"/>
          <w:sz w:val="24"/>
          <w:szCs w:val="24"/>
        </w:rPr>
      </w:pPr>
      <w:r w:rsidRPr="00CE4F8D">
        <w:rPr>
          <w:rFonts w:asciiTheme="majorHAnsi" w:hAnsiTheme="majorHAnsi" w:cs="Times New Roman"/>
          <w:sz w:val="24"/>
          <w:szCs w:val="24"/>
        </w:rPr>
        <w:tab/>
      </w:r>
      <w:r w:rsidRPr="00CE4F8D">
        <w:rPr>
          <w:rFonts w:asciiTheme="majorHAnsi" w:hAnsiTheme="majorHAnsi" w:cs="Times New Roman"/>
          <w:sz w:val="24"/>
          <w:szCs w:val="24"/>
        </w:rPr>
        <w:tab/>
      </w:r>
      <w:r w:rsidRPr="00CE4F8D">
        <w:rPr>
          <w:rFonts w:asciiTheme="majorHAnsi" w:hAnsiTheme="majorHAnsi" w:cs="Times New Roman"/>
          <w:sz w:val="24"/>
          <w:szCs w:val="24"/>
        </w:rPr>
        <w:tab/>
      </w:r>
      <w:r w:rsidRPr="00CE4F8D">
        <w:rPr>
          <w:rFonts w:asciiTheme="majorHAnsi" w:hAnsiTheme="majorHAnsi" w:cs="Times New Roman"/>
          <w:sz w:val="24"/>
          <w:szCs w:val="24"/>
        </w:rPr>
        <w:tab/>
        <w:t>:ss</w:t>
      </w:r>
    </w:p>
    <w:p w14:paraId="706B682D" w14:textId="77777777" w:rsidR="00A40688" w:rsidRPr="00CE4F8D" w:rsidRDefault="007F761B" w:rsidP="00CE4F8D">
      <w:pPr>
        <w:spacing w:before="2"/>
        <w:ind w:right="6330"/>
        <w:rPr>
          <w:rFonts w:asciiTheme="majorHAnsi" w:hAnsiTheme="majorHAnsi" w:cs="Times New Roman"/>
          <w:sz w:val="24"/>
          <w:szCs w:val="24"/>
        </w:rPr>
      </w:pPr>
      <w:r w:rsidRPr="00CE4F8D">
        <w:rPr>
          <w:rFonts w:asciiTheme="majorHAnsi" w:hAnsiTheme="majorHAnsi" w:cs="Times New Roman"/>
          <w:sz w:val="24"/>
          <w:szCs w:val="24"/>
        </w:rPr>
        <w:t>COUNTY OF UTAH</w:t>
      </w:r>
      <w:r w:rsidR="000F1B4E" w:rsidRPr="00CE4F8D">
        <w:rPr>
          <w:rFonts w:asciiTheme="majorHAnsi" w:hAnsiTheme="majorHAnsi" w:cs="Times New Roman"/>
          <w:sz w:val="24"/>
          <w:szCs w:val="24"/>
        </w:rPr>
        <w:tab/>
      </w:r>
      <w:r w:rsidRPr="00CE4F8D">
        <w:rPr>
          <w:rFonts w:asciiTheme="majorHAnsi" w:hAnsiTheme="majorHAnsi" w:cs="Times New Roman"/>
          <w:sz w:val="24"/>
          <w:szCs w:val="24"/>
        </w:rPr>
        <w:t>)</w:t>
      </w:r>
    </w:p>
    <w:p w14:paraId="63888AE5" w14:textId="77777777" w:rsidR="00BD3E2C" w:rsidRDefault="00BD3E2C" w:rsidP="00BD3E2C">
      <w:pPr>
        <w:spacing w:line="220" w:lineRule="auto"/>
        <w:ind w:left="817"/>
        <w:rPr>
          <w:rFonts w:cs="Times New Roman"/>
          <w:sz w:val="24"/>
          <w:szCs w:val="24"/>
        </w:rPr>
      </w:pPr>
    </w:p>
    <w:p w14:paraId="08455979" w14:textId="543D4F3B" w:rsidR="000F1B4E" w:rsidRDefault="000F1B4E" w:rsidP="00BD3E2C">
      <w:pPr>
        <w:spacing w:line="220" w:lineRule="auto"/>
        <w:ind w:firstLine="720"/>
        <w:rPr>
          <w:rFonts w:asciiTheme="majorHAnsi" w:hAnsiTheme="majorHAnsi" w:cs="Times New Roman"/>
          <w:sz w:val="24"/>
          <w:szCs w:val="24"/>
        </w:rPr>
      </w:pPr>
      <w:r w:rsidRPr="00BD3E2C">
        <w:rPr>
          <w:rFonts w:asciiTheme="majorHAnsi" w:hAnsiTheme="majorHAnsi" w:cs="Times New Roman"/>
          <w:sz w:val="24"/>
          <w:szCs w:val="24"/>
        </w:rPr>
        <w:t xml:space="preserve">Kenny Seng. being first duly sworn, says that he is the Manager of JKLMN </w:t>
      </w:r>
      <w:r w:rsidRPr="00BD3E2C">
        <w:rPr>
          <w:rFonts w:asciiTheme="majorHAnsi" w:hAnsiTheme="majorHAnsi" w:cs="Times New Roman"/>
          <w:sz w:val="24"/>
          <w:szCs w:val="24"/>
        </w:rPr>
        <w:lastRenderedPageBreak/>
        <w:t xml:space="preserve">INVESTMENTS, L.C., and that he is authorized to make and has in fact signed the foregoing Agreement on behalf of JKLMN INVESTMENTS, L.C., and that he has read and knows the contents thereof, and that the same are true to his own knowledge. </w:t>
      </w:r>
    </w:p>
    <w:p w14:paraId="6786281C" w14:textId="77777777" w:rsidR="00BD3E2C" w:rsidRPr="00BD3E2C" w:rsidRDefault="00BD3E2C" w:rsidP="00BD3E2C">
      <w:pPr>
        <w:spacing w:line="220" w:lineRule="auto"/>
        <w:ind w:firstLine="720"/>
        <w:rPr>
          <w:rFonts w:asciiTheme="majorHAnsi" w:hAnsiTheme="majorHAnsi" w:cs="Times New Roman"/>
          <w:sz w:val="24"/>
          <w:szCs w:val="24"/>
        </w:rPr>
      </w:pPr>
    </w:p>
    <w:p w14:paraId="20BD9A02" w14:textId="75782BB2" w:rsidR="00A40688" w:rsidRPr="00BD3E2C" w:rsidRDefault="007F761B" w:rsidP="00BD3E2C">
      <w:pPr>
        <w:spacing w:line="220" w:lineRule="auto"/>
        <w:ind w:firstLine="720"/>
        <w:rPr>
          <w:rFonts w:asciiTheme="majorHAnsi" w:hAnsiTheme="majorHAnsi" w:cs="Times New Roman"/>
          <w:sz w:val="24"/>
          <w:szCs w:val="24"/>
        </w:rPr>
      </w:pPr>
      <w:r w:rsidRPr="00BD3E2C">
        <w:rPr>
          <w:rFonts w:asciiTheme="majorHAnsi" w:hAnsiTheme="majorHAnsi" w:cs="Times New Roman"/>
          <w:sz w:val="24"/>
          <w:szCs w:val="24"/>
        </w:rPr>
        <w:t>SUBSC</w:t>
      </w:r>
      <w:r w:rsidR="00D71C91" w:rsidRPr="00BD3E2C">
        <w:rPr>
          <w:rFonts w:asciiTheme="majorHAnsi" w:hAnsiTheme="majorHAnsi" w:cs="Times New Roman"/>
          <w:sz w:val="24"/>
          <w:szCs w:val="24"/>
        </w:rPr>
        <w:t>RIB</w:t>
      </w:r>
      <w:r w:rsidRPr="00BD3E2C">
        <w:rPr>
          <w:rFonts w:asciiTheme="majorHAnsi" w:hAnsiTheme="majorHAnsi" w:cs="Times New Roman"/>
          <w:sz w:val="24"/>
          <w:szCs w:val="24"/>
        </w:rPr>
        <w:t>ED AND SWO</w:t>
      </w:r>
      <w:r w:rsidR="000F1B4E" w:rsidRPr="00BD3E2C">
        <w:rPr>
          <w:rFonts w:asciiTheme="majorHAnsi" w:hAnsiTheme="majorHAnsi" w:cs="Times New Roman"/>
          <w:sz w:val="24"/>
          <w:szCs w:val="24"/>
        </w:rPr>
        <w:t>RN</w:t>
      </w:r>
      <w:r w:rsidRPr="00BD3E2C">
        <w:rPr>
          <w:rFonts w:asciiTheme="majorHAnsi" w:hAnsiTheme="majorHAnsi" w:cs="Times New Roman"/>
          <w:sz w:val="24"/>
          <w:szCs w:val="24"/>
        </w:rPr>
        <w:t xml:space="preserve"> to before me this </w:t>
      </w:r>
      <w:r w:rsidR="000F1B4E" w:rsidRPr="00BD3E2C">
        <w:rPr>
          <w:rFonts w:asciiTheme="majorHAnsi" w:hAnsiTheme="majorHAnsi" w:cs="Times New Roman"/>
          <w:sz w:val="24"/>
          <w:szCs w:val="24"/>
        </w:rPr>
        <w:t>_____</w:t>
      </w:r>
      <w:r w:rsidRPr="00BD3E2C">
        <w:rPr>
          <w:rFonts w:asciiTheme="majorHAnsi" w:hAnsiTheme="majorHAnsi" w:cs="Times New Roman"/>
          <w:sz w:val="24"/>
          <w:szCs w:val="24"/>
        </w:rPr>
        <w:t xml:space="preserve"> day of </w:t>
      </w:r>
      <w:r w:rsidR="00727C08">
        <w:rPr>
          <w:rFonts w:asciiTheme="majorHAnsi" w:hAnsiTheme="majorHAnsi" w:cs="Times New Roman"/>
          <w:sz w:val="24"/>
          <w:szCs w:val="24"/>
        </w:rPr>
        <w:t>August</w:t>
      </w:r>
      <w:r w:rsidR="000F1B4E" w:rsidRPr="00BD3E2C">
        <w:rPr>
          <w:rFonts w:asciiTheme="majorHAnsi" w:hAnsiTheme="majorHAnsi" w:cs="Times New Roman"/>
          <w:sz w:val="24"/>
          <w:szCs w:val="24"/>
        </w:rPr>
        <w:t xml:space="preserve">, </w:t>
      </w:r>
      <w:r w:rsidR="00271F9A" w:rsidRPr="00BD3E2C">
        <w:rPr>
          <w:rFonts w:asciiTheme="majorHAnsi" w:hAnsiTheme="majorHAnsi" w:cs="Times New Roman"/>
          <w:sz w:val="24"/>
          <w:szCs w:val="24"/>
        </w:rPr>
        <w:t>20</w:t>
      </w:r>
      <w:r w:rsidR="00CD23CA">
        <w:rPr>
          <w:rFonts w:asciiTheme="majorHAnsi" w:hAnsiTheme="majorHAnsi" w:cs="Times New Roman"/>
          <w:sz w:val="24"/>
          <w:szCs w:val="24"/>
        </w:rPr>
        <w:t>2</w:t>
      </w:r>
      <w:r w:rsidR="00727C08">
        <w:rPr>
          <w:rFonts w:asciiTheme="majorHAnsi" w:hAnsiTheme="majorHAnsi" w:cs="Times New Roman"/>
          <w:sz w:val="24"/>
          <w:szCs w:val="24"/>
        </w:rPr>
        <w:t>4</w:t>
      </w:r>
      <w:r w:rsidRPr="00BD3E2C">
        <w:rPr>
          <w:rFonts w:asciiTheme="majorHAnsi" w:hAnsiTheme="majorHAnsi" w:cs="Times New Roman"/>
          <w:sz w:val="24"/>
          <w:szCs w:val="24"/>
        </w:rPr>
        <w:t>.</w:t>
      </w:r>
    </w:p>
    <w:p w14:paraId="24C9FE6B" w14:textId="77777777" w:rsidR="00BD3E2C" w:rsidRPr="00BD3E2C" w:rsidRDefault="00BD3E2C" w:rsidP="00BD3E2C">
      <w:pPr>
        <w:spacing w:line="220" w:lineRule="auto"/>
        <w:ind w:left="900"/>
        <w:rPr>
          <w:rFonts w:asciiTheme="majorHAnsi" w:hAnsiTheme="majorHAnsi" w:cs="Times New Roman"/>
          <w:sz w:val="24"/>
          <w:szCs w:val="24"/>
        </w:rPr>
      </w:pPr>
    </w:p>
    <w:p w14:paraId="7432117B" w14:textId="77777777" w:rsidR="00BD3E2C" w:rsidRPr="00271F9A" w:rsidRDefault="00BD3E2C" w:rsidP="00BD3E2C">
      <w:pPr>
        <w:pStyle w:val="BodyText"/>
        <w:rPr>
          <w:rFonts w:cs="Times New Roman"/>
          <w:sz w:val="24"/>
          <w:szCs w:val="24"/>
        </w:rPr>
      </w:pPr>
    </w:p>
    <w:p w14:paraId="3FD587E1" w14:textId="77777777" w:rsidR="00BD3E2C" w:rsidRPr="00271F9A" w:rsidRDefault="00BD3E2C" w:rsidP="00BD3E2C">
      <w:pPr>
        <w:pStyle w:val="BodyText"/>
        <w:spacing w:before="2"/>
        <w:rPr>
          <w:rFonts w:cs="Times New Roman"/>
          <w:sz w:val="24"/>
          <w:szCs w:val="24"/>
        </w:rPr>
      </w:pPr>
    </w:p>
    <w:p w14:paraId="7DCAA7AA" w14:textId="77777777" w:rsidR="00BD3E2C" w:rsidRDefault="00BD3E2C" w:rsidP="00BD3E2C">
      <w:pPr>
        <w:pStyle w:val="BodyText"/>
        <w:spacing w:line="268" w:lineRule="exact"/>
        <w:ind w:left="806"/>
        <w:rPr>
          <w:rFonts w:cs="Times New Roman"/>
          <w:sz w:val="24"/>
          <w:szCs w:val="24"/>
        </w:rPr>
      </w:pP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t>______________________________</w:t>
      </w:r>
    </w:p>
    <w:p w14:paraId="628F184C" w14:textId="77777777" w:rsidR="00BD3E2C" w:rsidRDefault="00BD3E2C" w:rsidP="00BD3E2C">
      <w:pPr>
        <w:pStyle w:val="BodyText"/>
        <w:spacing w:line="268" w:lineRule="exact"/>
        <w:ind w:left="806"/>
        <w:rPr>
          <w:rFonts w:cs="Times New Roman"/>
          <w:sz w:val="24"/>
          <w:szCs w:val="24"/>
        </w:rPr>
      </w:pP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r>
      <w:r>
        <w:rPr>
          <w:rFonts w:cs="Times New Roman"/>
          <w:sz w:val="24"/>
          <w:szCs w:val="24"/>
        </w:rPr>
        <w:tab/>
        <w:t>NOTARY PUBLIC</w:t>
      </w:r>
    </w:p>
    <w:p w14:paraId="26A3F90C" w14:textId="77777777" w:rsidR="00A40688" w:rsidRPr="00271F9A" w:rsidRDefault="00A40688">
      <w:pPr>
        <w:pStyle w:val="BodyText"/>
        <w:spacing w:before="7"/>
        <w:rPr>
          <w:rFonts w:cs="Times New Roman"/>
          <w:sz w:val="24"/>
          <w:szCs w:val="24"/>
        </w:rPr>
      </w:pPr>
    </w:p>
    <w:sectPr w:rsidR="00A40688" w:rsidRPr="00271F9A">
      <w:pgSz w:w="12150" w:h="15860"/>
      <w:pgMar w:top="1400" w:right="1360" w:bottom="280" w:left="12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0B81E8D" w14:textId="77777777" w:rsidR="009D7C86" w:rsidRDefault="009D7C86" w:rsidP="00911769">
      <w:r>
        <w:separator/>
      </w:r>
    </w:p>
  </w:endnote>
  <w:endnote w:type="continuationSeparator" w:id="0">
    <w:p w14:paraId="54393F25" w14:textId="77777777" w:rsidR="009D7C86" w:rsidRDefault="009D7C86" w:rsidP="009117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24295438"/>
      <w:docPartObj>
        <w:docPartGallery w:val="Page Numbers (Bottom of Page)"/>
        <w:docPartUnique/>
      </w:docPartObj>
    </w:sdtPr>
    <w:sdtEndPr>
      <w:rPr>
        <w:noProof/>
      </w:rPr>
    </w:sdtEndPr>
    <w:sdtContent>
      <w:p w14:paraId="7A802A20" w14:textId="37DB762D" w:rsidR="00911769" w:rsidRDefault="00911769">
        <w:pPr>
          <w:pStyle w:val="Footer"/>
          <w:jc w:val="center"/>
        </w:pPr>
        <w:r>
          <w:fldChar w:fldCharType="begin"/>
        </w:r>
        <w:r>
          <w:instrText xml:space="preserve"> PAGE   \* MERGEFORMAT </w:instrText>
        </w:r>
        <w:r>
          <w:fldChar w:fldCharType="separate"/>
        </w:r>
        <w:r w:rsidR="00D51ADE">
          <w:rPr>
            <w:noProof/>
          </w:rPr>
          <w:t>1</w:t>
        </w:r>
        <w:r>
          <w:rPr>
            <w:noProof/>
          </w:rPr>
          <w:fldChar w:fldCharType="end"/>
        </w:r>
      </w:p>
    </w:sdtContent>
  </w:sdt>
  <w:p w14:paraId="13554638" w14:textId="77777777" w:rsidR="00911769" w:rsidRDefault="0091176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5F4164B" w14:textId="77777777" w:rsidR="009D7C86" w:rsidRDefault="009D7C86" w:rsidP="00911769">
      <w:r>
        <w:separator/>
      </w:r>
    </w:p>
  </w:footnote>
  <w:footnote w:type="continuationSeparator" w:id="0">
    <w:p w14:paraId="42DE2A90" w14:textId="77777777" w:rsidR="009D7C86" w:rsidRDefault="009D7C86" w:rsidP="009117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4350F6"/>
    <w:multiLevelType w:val="hybridMultilevel"/>
    <w:tmpl w:val="29FE7224"/>
    <w:lvl w:ilvl="0" w:tplc="0668393C">
      <w:start w:val="6"/>
      <w:numFmt w:val="decimal"/>
      <w:lvlText w:val="%1."/>
      <w:lvlJc w:val="left"/>
      <w:pPr>
        <w:ind w:left="557" w:hanging="367"/>
      </w:pPr>
      <w:rPr>
        <w:rFonts w:hint="default"/>
        <w:spacing w:val="-1"/>
        <w:w w:val="82"/>
      </w:rPr>
    </w:lvl>
    <w:lvl w:ilvl="1" w:tplc="90EAFA8A">
      <w:start w:val="14"/>
      <w:numFmt w:val="decimal"/>
      <w:lvlText w:val="%2."/>
      <w:lvlJc w:val="left"/>
      <w:pPr>
        <w:ind w:left="1184" w:hanging="346"/>
      </w:pPr>
      <w:rPr>
        <w:rFonts w:hint="default"/>
        <w:w w:val="86"/>
      </w:rPr>
    </w:lvl>
    <w:lvl w:ilvl="2" w:tplc="A2F075A6">
      <w:numFmt w:val="bullet"/>
      <w:lvlText w:val="•"/>
      <w:lvlJc w:val="left"/>
      <w:pPr>
        <w:ind w:left="2054" w:hanging="346"/>
      </w:pPr>
      <w:rPr>
        <w:rFonts w:hint="default"/>
      </w:rPr>
    </w:lvl>
    <w:lvl w:ilvl="3" w:tplc="E0FE0056">
      <w:numFmt w:val="bullet"/>
      <w:lvlText w:val="•"/>
      <w:lvlJc w:val="left"/>
      <w:pPr>
        <w:ind w:left="2928" w:hanging="346"/>
      </w:pPr>
      <w:rPr>
        <w:rFonts w:hint="default"/>
      </w:rPr>
    </w:lvl>
    <w:lvl w:ilvl="4" w:tplc="27DC9854">
      <w:numFmt w:val="bullet"/>
      <w:lvlText w:val="•"/>
      <w:lvlJc w:val="left"/>
      <w:pPr>
        <w:ind w:left="3802" w:hanging="346"/>
      </w:pPr>
      <w:rPr>
        <w:rFonts w:hint="default"/>
      </w:rPr>
    </w:lvl>
    <w:lvl w:ilvl="5" w:tplc="412EECDC">
      <w:numFmt w:val="bullet"/>
      <w:lvlText w:val="•"/>
      <w:lvlJc w:val="left"/>
      <w:pPr>
        <w:ind w:left="4676" w:hanging="346"/>
      </w:pPr>
      <w:rPr>
        <w:rFonts w:hint="default"/>
      </w:rPr>
    </w:lvl>
    <w:lvl w:ilvl="6" w:tplc="396EB904">
      <w:numFmt w:val="bullet"/>
      <w:lvlText w:val="•"/>
      <w:lvlJc w:val="left"/>
      <w:pPr>
        <w:ind w:left="5551" w:hanging="346"/>
      </w:pPr>
      <w:rPr>
        <w:rFonts w:hint="default"/>
      </w:rPr>
    </w:lvl>
    <w:lvl w:ilvl="7" w:tplc="5B1468DA">
      <w:numFmt w:val="bullet"/>
      <w:lvlText w:val="•"/>
      <w:lvlJc w:val="left"/>
      <w:pPr>
        <w:ind w:left="6425" w:hanging="346"/>
      </w:pPr>
      <w:rPr>
        <w:rFonts w:hint="default"/>
      </w:rPr>
    </w:lvl>
    <w:lvl w:ilvl="8" w:tplc="D11A80EE">
      <w:numFmt w:val="bullet"/>
      <w:lvlText w:val="•"/>
      <w:lvlJc w:val="left"/>
      <w:pPr>
        <w:ind w:left="7299" w:hanging="346"/>
      </w:pPr>
      <w:rPr>
        <w:rFonts w:hint="default"/>
      </w:rPr>
    </w:lvl>
  </w:abstractNum>
  <w:abstractNum w:abstractNumId="1" w15:restartNumberingAfterBreak="0">
    <w:nsid w:val="50411B02"/>
    <w:multiLevelType w:val="hybridMultilevel"/>
    <w:tmpl w:val="A356C55A"/>
    <w:lvl w:ilvl="0" w:tplc="BED6A33C">
      <w:start w:val="1"/>
      <w:numFmt w:val="decimal"/>
      <w:lvlText w:val="%1."/>
      <w:lvlJc w:val="left"/>
      <w:pPr>
        <w:ind w:left="1158" w:hanging="355"/>
        <w:jc w:val="right"/>
      </w:pPr>
      <w:rPr>
        <w:rFonts w:hint="default"/>
        <w:w w:val="97"/>
      </w:rPr>
    </w:lvl>
    <w:lvl w:ilvl="1" w:tplc="C090C850">
      <w:numFmt w:val="bullet"/>
      <w:lvlText w:val="•"/>
      <w:lvlJc w:val="left"/>
      <w:pPr>
        <w:ind w:left="2005" w:hanging="355"/>
      </w:pPr>
      <w:rPr>
        <w:rFonts w:hint="default"/>
      </w:rPr>
    </w:lvl>
    <w:lvl w:ilvl="2" w:tplc="5296BCFC">
      <w:numFmt w:val="bullet"/>
      <w:lvlText w:val="•"/>
      <w:lvlJc w:val="left"/>
      <w:pPr>
        <w:ind w:left="2851" w:hanging="355"/>
      </w:pPr>
      <w:rPr>
        <w:rFonts w:hint="default"/>
      </w:rPr>
    </w:lvl>
    <w:lvl w:ilvl="3" w:tplc="A02AE024">
      <w:numFmt w:val="bullet"/>
      <w:lvlText w:val="•"/>
      <w:lvlJc w:val="left"/>
      <w:pPr>
        <w:ind w:left="3696" w:hanging="355"/>
      </w:pPr>
      <w:rPr>
        <w:rFonts w:hint="default"/>
      </w:rPr>
    </w:lvl>
    <w:lvl w:ilvl="4" w:tplc="56C2CFCA">
      <w:numFmt w:val="bullet"/>
      <w:lvlText w:val="•"/>
      <w:lvlJc w:val="left"/>
      <w:pPr>
        <w:ind w:left="4542" w:hanging="355"/>
      </w:pPr>
      <w:rPr>
        <w:rFonts w:hint="default"/>
      </w:rPr>
    </w:lvl>
    <w:lvl w:ilvl="5" w:tplc="F93AD928">
      <w:numFmt w:val="bullet"/>
      <w:lvlText w:val="•"/>
      <w:lvlJc w:val="left"/>
      <w:pPr>
        <w:ind w:left="5387" w:hanging="355"/>
      </w:pPr>
      <w:rPr>
        <w:rFonts w:hint="default"/>
      </w:rPr>
    </w:lvl>
    <w:lvl w:ilvl="6" w:tplc="95F2D34A">
      <w:numFmt w:val="bullet"/>
      <w:lvlText w:val="•"/>
      <w:lvlJc w:val="left"/>
      <w:pPr>
        <w:ind w:left="6233" w:hanging="355"/>
      </w:pPr>
      <w:rPr>
        <w:rFonts w:hint="default"/>
      </w:rPr>
    </w:lvl>
    <w:lvl w:ilvl="7" w:tplc="7808516A">
      <w:numFmt w:val="bullet"/>
      <w:lvlText w:val="•"/>
      <w:lvlJc w:val="left"/>
      <w:pPr>
        <w:ind w:left="7078" w:hanging="355"/>
      </w:pPr>
      <w:rPr>
        <w:rFonts w:hint="default"/>
      </w:rPr>
    </w:lvl>
    <w:lvl w:ilvl="8" w:tplc="A4C499EE">
      <w:numFmt w:val="bullet"/>
      <w:lvlText w:val="•"/>
      <w:lvlJc w:val="left"/>
      <w:pPr>
        <w:ind w:left="7924" w:hanging="355"/>
      </w:pPr>
      <w:rPr>
        <w:rFonts w:hint="default"/>
      </w:rPr>
    </w:lvl>
  </w:abstractNum>
  <w:abstractNum w:abstractNumId="2" w15:restartNumberingAfterBreak="0">
    <w:nsid w:val="6DE5493A"/>
    <w:multiLevelType w:val="hybridMultilevel"/>
    <w:tmpl w:val="D96472D4"/>
    <w:lvl w:ilvl="0" w:tplc="0C080A6C">
      <w:start w:val="21"/>
      <w:numFmt w:val="decimal"/>
      <w:lvlText w:val="%1."/>
      <w:lvlJc w:val="left"/>
      <w:pPr>
        <w:ind w:left="1160" w:hanging="357"/>
      </w:pPr>
      <w:rPr>
        <w:rFonts w:hint="default"/>
        <w:w w:val="9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6EEE5E4B"/>
    <w:multiLevelType w:val="hybridMultilevel"/>
    <w:tmpl w:val="590C929C"/>
    <w:lvl w:ilvl="0" w:tplc="E242944A">
      <w:start w:val="20"/>
      <w:numFmt w:val="decimal"/>
      <w:lvlText w:val="%1."/>
      <w:lvlJc w:val="left"/>
      <w:pPr>
        <w:ind w:left="1257" w:hanging="357"/>
      </w:pPr>
      <w:rPr>
        <w:rFonts w:hint="default"/>
        <w:w w:val="96"/>
      </w:rPr>
    </w:lvl>
    <w:lvl w:ilvl="1" w:tplc="5678AC7C">
      <w:numFmt w:val="bullet"/>
      <w:lvlText w:val="•"/>
      <w:lvlJc w:val="left"/>
      <w:pPr>
        <w:ind w:left="2031" w:hanging="357"/>
      </w:pPr>
      <w:rPr>
        <w:rFonts w:hint="default"/>
      </w:rPr>
    </w:lvl>
    <w:lvl w:ilvl="2" w:tplc="80248D30">
      <w:numFmt w:val="bullet"/>
      <w:lvlText w:val="•"/>
      <w:lvlJc w:val="left"/>
      <w:pPr>
        <w:ind w:left="2882" w:hanging="357"/>
      </w:pPr>
      <w:rPr>
        <w:rFonts w:hint="default"/>
      </w:rPr>
    </w:lvl>
    <w:lvl w:ilvl="3" w:tplc="F9B4F3B0">
      <w:numFmt w:val="bullet"/>
      <w:lvlText w:val="•"/>
      <w:lvlJc w:val="left"/>
      <w:pPr>
        <w:ind w:left="3734" w:hanging="357"/>
      </w:pPr>
      <w:rPr>
        <w:rFonts w:hint="default"/>
      </w:rPr>
    </w:lvl>
    <w:lvl w:ilvl="4" w:tplc="2D56C066">
      <w:numFmt w:val="bullet"/>
      <w:lvlText w:val="•"/>
      <w:lvlJc w:val="left"/>
      <w:pPr>
        <w:ind w:left="4585" w:hanging="357"/>
      </w:pPr>
      <w:rPr>
        <w:rFonts w:hint="default"/>
      </w:rPr>
    </w:lvl>
    <w:lvl w:ilvl="5" w:tplc="B8287D86">
      <w:numFmt w:val="bullet"/>
      <w:lvlText w:val="•"/>
      <w:lvlJc w:val="left"/>
      <w:pPr>
        <w:ind w:left="5436" w:hanging="357"/>
      </w:pPr>
      <w:rPr>
        <w:rFonts w:hint="default"/>
      </w:rPr>
    </w:lvl>
    <w:lvl w:ilvl="6" w:tplc="258A6264">
      <w:numFmt w:val="bullet"/>
      <w:lvlText w:val="•"/>
      <w:lvlJc w:val="left"/>
      <w:pPr>
        <w:ind w:left="6288" w:hanging="357"/>
      </w:pPr>
      <w:rPr>
        <w:rFonts w:hint="default"/>
      </w:rPr>
    </w:lvl>
    <w:lvl w:ilvl="7" w:tplc="F0CA2F56">
      <w:numFmt w:val="bullet"/>
      <w:lvlText w:val="•"/>
      <w:lvlJc w:val="left"/>
      <w:pPr>
        <w:ind w:left="7139" w:hanging="357"/>
      </w:pPr>
      <w:rPr>
        <w:rFonts w:hint="default"/>
      </w:rPr>
    </w:lvl>
    <w:lvl w:ilvl="8" w:tplc="7842DAEC">
      <w:numFmt w:val="bullet"/>
      <w:lvlText w:val="•"/>
      <w:lvlJc w:val="left"/>
      <w:pPr>
        <w:ind w:left="7990" w:hanging="357"/>
      </w:pPr>
      <w:rPr>
        <w:rFonts w:hint="default"/>
      </w:rPr>
    </w:lvl>
  </w:abstractNum>
  <w:num w:numId="1" w16cid:durableId="1883203009">
    <w:abstractNumId w:val="3"/>
  </w:num>
  <w:num w:numId="2" w16cid:durableId="706565144">
    <w:abstractNumId w:val="0"/>
  </w:num>
  <w:num w:numId="3" w16cid:durableId="1141926218">
    <w:abstractNumId w:val="1"/>
  </w:num>
  <w:num w:numId="4" w16cid:durableId="355086791">
    <w:abstractNumId w:val="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Dave Tuckett">
    <w15:presenceInfo w15:providerId="AD" w15:userId="S::davet@payson.org::7a37384a-d183-4b54-b572-5aaea06db3b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0688"/>
    <w:rsid w:val="00081C44"/>
    <w:rsid w:val="000A2094"/>
    <w:rsid w:val="000D12DE"/>
    <w:rsid w:val="000F1B4E"/>
    <w:rsid w:val="000F76CF"/>
    <w:rsid w:val="00124D63"/>
    <w:rsid w:val="0013084D"/>
    <w:rsid w:val="00150C1A"/>
    <w:rsid w:val="001522A3"/>
    <w:rsid w:val="0017023D"/>
    <w:rsid w:val="00175468"/>
    <w:rsid w:val="001F072E"/>
    <w:rsid w:val="002367BC"/>
    <w:rsid w:val="002539CE"/>
    <w:rsid w:val="00255DFF"/>
    <w:rsid w:val="0027133D"/>
    <w:rsid w:val="00271F9A"/>
    <w:rsid w:val="00344EB5"/>
    <w:rsid w:val="003B7480"/>
    <w:rsid w:val="003D1871"/>
    <w:rsid w:val="0040291E"/>
    <w:rsid w:val="00425AD5"/>
    <w:rsid w:val="004729F6"/>
    <w:rsid w:val="004A70F7"/>
    <w:rsid w:val="004B64E0"/>
    <w:rsid w:val="004E223F"/>
    <w:rsid w:val="00573868"/>
    <w:rsid w:val="00644868"/>
    <w:rsid w:val="00695769"/>
    <w:rsid w:val="006B26DC"/>
    <w:rsid w:val="006E0E16"/>
    <w:rsid w:val="00727C08"/>
    <w:rsid w:val="00737E23"/>
    <w:rsid w:val="007B6A03"/>
    <w:rsid w:val="007F761B"/>
    <w:rsid w:val="008128C4"/>
    <w:rsid w:val="00893A13"/>
    <w:rsid w:val="008A2472"/>
    <w:rsid w:val="008D7E0D"/>
    <w:rsid w:val="00911769"/>
    <w:rsid w:val="00913899"/>
    <w:rsid w:val="0092063F"/>
    <w:rsid w:val="009D7C86"/>
    <w:rsid w:val="00A12691"/>
    <w:rsid w:val="00A40688"/>
    <w:rsid w:val="00AA730B"/>
    <w:rsid w:val="00AD1B41"/>
    <w:rsid w:val="00B1706A"/>
    <w:rsid w:val="00B43959"/>
    <w:rsid w:val="00B617E5"/>
    <w:rsid w:val="00B71EBB"/>
    <w:rsid w:val="00BD1C4C"/>
    <w:rsid w:val="00BD3E2C"/>
    <w:rsid w:val="00BD441B"/>
    <w:rsid w:val="00BE2B09"/>
    <w:rsid w:val="00C4570D"/>
    <w:rsid w:val="00CB0C2B"/>
    <w:rsid w:val="00CB48A0"/>
    <w:rsid w:val="00CD23CA"/>
    <w:rsid w:val="00CE3D8E"/>
    <w:rsid w:val="00CE4F8D"/>
    <w:rsid w:val="00D45E67"/>
    <w:rsid w:val="00D51ADE"/>
    <w:rsid w:val="00D71C91"/>
    <w:rsid w:val="00DC062C"/>
    <w:rsid w:val="00DF5B7D"/>
    <w:rsid w:val="00E43182"/>
    <w:rsid w:val="00E6059D"/>
    <w:rsid w:val="00E8214D"/>
    <w:rsid w:val="00E918CE"/>
    <w:rsid w:val="00EC2776"/>
    <w:rsid w:val="00EE5329"/>
    <w:rsid w:val="00F01DC4"/>
    <w:rsid w:val="00F04779"/>
    <w:rsid w:val="00F41724"/>
    <w:rsid w:val="00FC79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0C2542"/>
  <w15:docId w15:val="{C922D90E-2E57-437B-98F1-7C6B00B285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Book Antiqua" w:eastAsia="Book Antiqua" w:hAnsi="Book Antiqua" w:cs="Book Antiqua"/>
    </w:rPr>
  </w:style>
  <w:style w:type="paragraph" w:styleId="Heading1">
    <w:name w:val="heading 1"/>
    <w:basedOn w:val="Normal"/>
    <w:uiPriority w:val="9"/>
    <w:qFormat/>
    <w:pPr>
      <w:ind w:left="101"/>
      <w:outlineLvl w:val="0"/>
    </w:pPr>
    <w:rPr>
      <w:rFonts w:ascii="Times New Roman" w:eastAsia="Times New Roman" w:hAnsi="Times New Roman" w:cs="Times New Roman"/>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5"/>
      <w:szCs w:val="25"/>
    </w:rPr>
  </w:style>
  <w:style w:type="paragraph" w:styleId="ListParagraph">
    <w:name w:val="List Paragraph"/>
    <w:basedOn w:val="Normal"/>
    <w:uiPriority w:val="1"/>
    <w:qFormat/>
    <w:pPr>
      <w:ind w:left="557" w:right="200" w:hanging="353"/>
      <w:jc w:val="both"/>
    </w:p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4729F6"/>
    <w:rPr>
      <w:rFonts w:ascii="Tahoma" w:hAnsi="Tahoma" w:cs="Tahoma"/>
      <w:sz w:val="16"/>
      <w:szCs w:val="16"/>
    </w:rPr>
  </w:style>
  <w:style w:type="character" w:customStyle="1" w:styleId="BalloonTextChar">
    <w:name w:val="Balloon Text Char"/>
    <w:basedOn w:val="DefaultParagraphFont"/>
    <w:link w:val="BalloonText"/>
    <w:uiPriority w:val="99"/>
    <w:semiHidden/>
    <w:rsid w:val="004729F6"/>
    <w:rPr>
      <w:rFonts w:ascii="Tahoma" w:eastAsia="Book Antiqua" w:hAnsi="Tahoma" w:cs="Tahoma"/>
      <w:sz w:val="16"/>
      <w:szCs w:val="16"/>
    </w:rPr>
  </w:style>
  <w:style w:type="character" w:styleId="CommentReference">
    <w:name w:val="annotation reference"/>
    <w:basedOn w:val="DefaultParagraphFont"/>
    <w:uiPriority w:val="99"/>
    <w:semiHidden/>
    <w:unhideWhenUsed/>
    <w:rsid w:val="00E918CE"/>
    <w:rPr>
      <w:sz w:val="16"/>
      <w:szCs w:val="16"/>
    </w:rPr>
  </w:style>
  <w:style w:type="paragraph" w:styleId="CommentText">
    <w:name w:val="annotation text"/>
    <w:basedOn w:val="Normal"/>
    <w:link w:val="CommentTextChar"/>
    <w:uiPriority w:val="99"/>
    <w:semiHidden/>
    <w:unhideWhenUsed/>
    <w:rsid w:val="00E918CE"/>
    <w:rPr>
      <w:sz w:val="20"/>
      <w:szCs w:val="20"/>
    </w:rPr>
  </w:style>
  <w:style w:type="character" w:customStyle="1" w:styleId="CommentTextChar">
    <w:name w:val="Comment Text Char"/>
    <w:basedOn w:val="DefaultParagraphFont"/>
    <w:link w:val="CommentText"/>
    <w:uiPriority w:val="99"/>
    <w:semiHidden/>
    <w:rsid w:val="00E918CE"/>
    <w:rPr>
      <w:rFonts w:ascii="Book Antiqua" w:eastAsia="Book Antiqua" w:hAnsi="Book Antiqua" w:cs="Book Antiqua"/>
      <w:sz w:val="20"/>
      <w:szCs w:val="20"/>
    </w:rPr>
  </w:style>
  <w:style w:type="paragraph" w:styleId="CommentSubject">
    <w:name w:val="annotation subject"/>
    <w:basedOn w:val="CommentText"/>
    <w:next w:val="CommentText"/>
    <w:link w:val="CommentSubjectChar"/>
    <w:uiPriority w:val="99"/>
    <w:semiHidden/>
    <w:unhideWhenUsed/>
    <w:rsid w:val="00E918CE"/>
    <w:rPr>
      <w:b/>
      <w:bCs/>
    </w:rPr>
  </w:style>
  <w:style w:type="character" w:customStyle="1" w:styleId="CommentSubjectChar">
    <w:name w:val="Comment Subject Char"/>
    <w:basedOn w:val="CommentTextChar"/>
    <w:link w:val="CommentSubject"/>
    <w:uiPriority w:val="99"/>
    <w:semiHidden/>
    <w:rsid w:val="00E918CE"/>
    <w:rPr>
      <w:rFonts w:ascii="Book Antiqua" w:eastAsia="Book Antiqua" w:hAnsi="Book Antiqua" w:cs="Book Antiqua"/>
      <w:b/>
      <w:bCs/>
      <w:sz w:val="20"/>
      <w:szCs w:val="20"/>
    </w:rPr>
  </w:style>
  <w:style w:type="paragraph" w:styleId="Header">
    <w:name w:val="header"/>
    <w:basedOn w:val="Normal"/>
    <w:link w:val="HeaderChar"/>
    <w:uiPriority w:val="99"/>
    <w:unhideWhenUsed/>
    <w:rsid w:val="00911769"/>
    <w:pPr>
      <w:tabs>
        <w:tab w:val="center" w:pos="4680"/>
        <w:tab w:val="right" w:pos="9360"/>
      </w:tabs>
    </w:pPr>
  </w:style>
  <w:style w:type="character" w:customStyle="1" w:styleId="HeaderChar">
    <w:name w:val="Header Char"/>
    <w:basedOn w:val="DefaultParagraphFont"/>
    <w:link w:val="Header"/>
    <w:uiPriority w:val="99"/>
    <w:rsid w:val="00911769"/>
    <w:rPr>
      <w:rFonts w:ascii="Book Antiqua" w:eastAsia="Book Antiqua" w:hAnsi="Book Antiqua" w:cs="Book Antiqua"/>
    </w:rPr>
  </w:style>
  <w:style w:type="paragraph" w:styleId="Footer">
    <w:name w:val="footer"/>
    <w:basedOn w:val="Normal"/>
    <w:link w:val="FooterChar"/>
    <w:uiPriority w:val="99"/>
    <w:unhideWhenUsed/>
    <w:rsid w:val="00911769"/>
    <w:pPr>
      <w:tabs>
        <w:tab w:val="center" w:pos="4680"/>
        <w:tab w:val="right" w:pos="9360"/>
      </w:tabs>
    </w:pPr>
  </w:style>
  <w:style w:type="character" w:customStyle="1" w:styleId="FooterChar">
    <w:name w:val="Footer Char"/>
    <w:basedOn w:val="DefaultParagraphFont"/>
    <w:link w:val="Footer"/>
    <w:uiPriority w:val="99"/>
    <w:rsid w:val="00911769"/>
    <w:rPr>
      <w:rFonts w:ascii="Book Antiqua" w:eastAsia="Book Antiqua" w:hAnsi="Book Antiqua" w:cs="Book Antiqua"/>
    </w:rPr>
  </w:style>
  <w:style w:type="paragraph" w:styleId="Revision">
    <w:name w:val="Revision"/>
    <w:hidden/>
    <w:uiPriority w:val="99"/>
    <w:semiHidden/>
    <w:rsid w:val="00E43182"/>
    <w:pPr>
      <w:widowControl/>
      <w:autoSpaceDE/>
      <w:autoSpaceDN/>
    </w:pPr>
    <w:rPr>
      <w:rFonts w:ascii="Book Antiqua" w:eastAsia="Book Antiqua" w:hAnsi="Book Antiqua" w:cs="Book Antiq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microsoft.com/office/2011/relationships/people" Target="peop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7</Pages>
  <Words>2888</Words>
  <Characters>14874</Characters>
  <Application>Microsoft Office Word</Application>
  <DocSecurity>0</DocSecurity>
  <Lines>450</Lines>
  <Paragraphs>335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17427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Travis Price</dc:creator>
  <cp:lastModifiedBy>Kim Holindrake</cp:lastModifiedBy>
  <cp:revision>3</cp:revision>
  <cp:lastPrinted>2019-12-04T00:44:00Z</cp:lastPrinted>
  <dcterms:created xsi:type="dcterms:W3CDTF">2024-08-15T20:12:00Z</dcterms:created>
  <dcterms:modified xsi:type="dcterms:W3CDTF">2024-08-15T20:49:00Z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2018-10-30T00:00:00Z</vt:filetime>
  </property>
  <property fmtid="{D5CDD505-2E9C-101B-9397-08002B2CF9AE}" pid="3" name="Creator">
    <vt:lpwstr>PFU ScanSnap Manager 6.5.10 #iX500</vt:lpwstr>
  </property>
  <property fmtid="{D5CDD505-2E9C-101B-9397-08002B2CF9AE}" pid="4" name="LastSaved">
    <vt:filetime>2019-10-16T00:00:00Z</vt:filetime>
  </property>
</Properties>
</file>